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6249B" w14:textId="591C0084" w:rsidR="000033E7" w:rsidRPr="00AF4466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AF4466">
        <w:rPr>
          <w:rFonts w:ascii="Arial" w:hAnsi="Arial" w:cs="Arial"/>
          <w:b/>
          <w:sz w:val="24"/>
          <w:szCs w:val="24"/>
          <w:u w:val="single"/>
        </w:rPr>
        <w:t>R</w:t>
      </w:r>
      <w:r w:rsidR="009D58DB" w:rsidRPr="00AF4466">
        <w:rPr>
          <w:u w:val="single"/>
        </w:rPr>
        <w:t>.</w:t>
      </w:r>
      <w:r w:rsidRPr="00AF4466">
        <w:rPr>
          <w:rFonts w:ascii="Arial" w:hAnsi="Arial" w:cs="Arial"/>
          <w:b/>
          <w:sz w:val="24"/>
          <w:szCs w:val="24"/>
          <w:u w:val="single"/>
        </w:rPr>
        <w:t xml:space="preserve">1 </w:t>
      </w:r>
      <w:r w:rsidR="00AF54F9" w:rsidRPr="00AF4466">
        <w:rPr>
          <w:rFonts w:ascii="Arial" w:hAnsi="Arial" w:cs="Arial"/>
          <w:b/>
          <w:sz w:val="24"/>
          <w:szCs w:val="24"/>
          <w:u w:val="single"/>
        </w:rPr>
        <w:t>Vordruck</w:t>
      </w:r>
      <w:r w:rsidR="00796123" w:rsidRPr="00AF446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033E7" w:rsidRPr="00AF4466">
        <w:rPr>
          <w:rFonts w:ascii="Arial" w:hAnsi="Arial" w:cs="Arial"/>
          <w:b/>
          <w:sz w:val="24"/>
          <w:szCs w:val="24"/>
          <w:u w:val="single"/>
        </w:rPr>
        <w:t>„Räumlichkeiten“</w:t>
      </w:r>
    </w:p>
    <w:p w14:paraId="098450B3" w14:textId="36ABFDEE" w:rsidR="006155FC" w:rsidRPr="00CF0408" w:rsidRDefault="006155FC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Vergabenummer: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F67EF9">
        <w:rPr>
          <w:rFonts w:ascii="Arial" w:hAnsi="Arial"/>
          <w:b/>
          <w:sz w:val="16"/>
        </w:rPr>
        <w:t xml:space="preserve">, </w:t>
      </w:r>
      <w:r w:rsidRPr="00CF0408">
        <w:rPr>
          <w:rFonts w:ascii="Arial" w:hAnsi="Arial" w:cs="Arial"/>
          <w:b/>
          <w:sz w:val="22"/>
          <w:szCs w:val="22"/>
        </w:rPr>
        <w:t>Los:</w:t>
      </w:r>
      <w:r w:rsidR="00F67EF9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Pr="00CF0408">
        <w:rPr>
          <w:rFonts w:ascii="Arial" w:hAnsi="Arial" w:cs="Arial"/>
          <w:b/>
          <w:sz w:val="22"/>
          <w:szCs w:val="22"/>
        </w:rPr>
        <w:t xml:space="preserve">, lfd. Nr.: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4EC2A4D8" w14:textId="403439A1" w:rsidR="006D72A9" w:rsidRPr="00CF0408" w:rsidRDefault="009A3F0F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Auftragnehmer</w:t>
      </w:r>
      <w:r w:rsidR="001375A8">
        <w:rPr>
          <w:rFonts w:ascii="Arial" w:hAnsi="Arial" w:cs="Arial"/>
          <w:b/>
          <w:sz w:val="22"/>
          <w:szCs w:val="22"/>
        </w:rPr>
        <w:t>/-in</w:t>
      </w:r>
      <w:r w:rsidR="000033E7" w:rsidRPr="00CF0408">
        <w:rPr>
          <w:rFonts w:ascii="Arial" w:hAnsi="Arial" w:cs="Arial"/>
          <w:b/>
          <w:sz w:val="22"/>
          <w:szCs w:val="22"/>
        </w:rPr>
        <w:t>:</w:t>
      </w:r>
      <w:r w:rsidR="006155FC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79A231F3" w14:textId="47FE6AFA" w:rsidR="0096536E" w:rsidRPr="00CF0408" w:rsidRDefault="0096536E" w:rsidP="006155FC">
      <w:pPr>
        <w:spacing w:before="240"/>
        <w:rPr>
          <w:rFonts w:ascii="Arial" w:hAnsi="Arial" w:cs="Arial"/>
          <w:b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Bietergemeinschaft</w:t>
      </w:r>
      <w:r w:rsidR="00B96984">
        <w:rPr>
          <w:rFonts w:ascii="Arial" w:hAnsi="Arial" w:cs="Arial"/>
          <w:b/>
          <w:sz w:val="22"/>
          <w:szCs w:val="22"/>
        </w:rPr>
        <w:t xml:space="preserve"> (BG)</w:t>
      </w:r>
      <w:r w:rsidR="0042328A" w:rsidRPr="00CF0408">
        <w:rPr>
          <w:rFonts w:ascii="Arial" w:hAnsi="Arial" w:cs="Arial"/>
          <w:b/>
          <w:sz w:val="22"/>
          <w:szCs w:val="22"/>
        </w:rPr>
        <w:t>:</w:t>
      </w:r>
      <w:r w:rsidR="0042328A" w:rsidRPr="00FE59C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43195937"/>
          <w:placeholder>
            <w:docPart w:val="70A8620DCF404E8D8032EDA1BC870489"/>
          </w:placeholder>
          <w:showingPlcHdr/>
          <w:dropDownList>
            <w:listItem w:value="Wählen Sie ein Element aus."/>
            <w:listItem w:displayText="Ja" w:value="Ja"/>
            <w:listItem w:displayText="Nein" w:value="Nein"/>
          </w:dropDownList>
        </w:sdtPr>
        <w:sdtEndPr/>
        <w:sdtContent>
          <w:r w:rsidR="007061EF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684BF937" w14:textId="7E609FCC" w:rsidR="006D72A9" w:rsidRPr="00CF0408" w:rsidRDefault="003E4231" w:rsidP="006155FC">
      <w:pPr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Koordinierende</w:t>
      </w:r>
      <w:r w:rsidR="000A205E">
        <w:rPr>
          <w:rFonts w:ascii="Arial" w:hAnsi="Arial" w:cs="Arial"/>
          <w:b/>
          <w:sz w:val="22"/>
          <w:szCs w:val="22"/>
        </w:rPr>
        <w:t>r Bedarfsträger</w:t>
      </w:r>
      <w:r w:rsidR="006D72A9" w:rsidRPr="00CF0408">
        <w:rPr>
          <w:rFonts w:ascii="Arial" w:hAnsi="Arial" w:cs="Arial"/>
          <w:b/>
          <w:sz w:val="22"/>
          <w:szCs w:val="22"/>
        </w:rPr>
        <w:t xml:space="preserve">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FA7979B" w14:textId="0BCF531C" w:rsidR="00AF4466" w:rsidRPr="00CF0408" w:rsidRDefault="00AF4466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Leistungsart:</w:t>
      </w:r>
      <w:r w:rsidR="001D0B6A" w:rsidRPr="00CF0408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956208396"/>
          <w:placeholder>
            <w:docPart w:val="48E09E2AB10D4FEAA422F05166863E51"/>
          </w:placeholder>
          <w:showingPlcHdr/>
          <w:dropDownList>
            <w:listItem w:value="Wählen Sie ein Element aus."/>
            <w:listItem w:displayText="abH nach § 75 SGB III" w:value="abH nach § 75 SGB III"/>
            <w:listItem w:displayText="AsA nach § 130 SGB III" w:value="AsA nach § 130 SGB III"/>
            <w:listItem w:displayText="AsA flex nach §§ 74 bis 75a SGB III" w:value="AsA flex nach §§ 74 bis 75a SGB III"/>
            <w:listItem w:displayText="BaE nach § 76 SGB III" w:value="BaE nach § 76 SGB III"/>
            <w:listItem w:displayText="bbA nach § 117 Abs. 1 S. 1 Nr. 1b SGB III" w:value="bbA nach § 117 Abs. 1 S. 1 Nr. 1b SGB III"/>
            <w:listItem w:displayText="bbuReha nach § 117 Abs. 1 S.1 Nr. 1b SGB III" w:value="bbuReha nach § 117 Abs. 1 S.1 Nr. 1b SGB III"/>
            <w:listItem w:displayText="BerEb nach § 49 SGB III" w:value="BerEb nach § 49 SGB III"/>
            <w:listItem w:displayText="Berufliche Weiterbildung (Vergabe-FbW) nach § 16 Abs. 1 SGB II i.V.m. §§ 81 bis 87 und § 131a SGB III sowie § 16 Abs.3a SGB II i.V.m. § 180 SGB III" w:value="Berufliche Weiterbildung (Vergabe-FbW) nach § 16 Abs. 1 SGB II i.V.m. §§ 81 bis 87 und § 131a SGB III sowie § 16 Abs.3a SGB II i.V.m. § 180 SGB III"/>
            <w:listItem w:displayText="BuKSelb nach § 16c SGB II" w:value="BuKSelb nach § 16c SGB II"/>
            <w:listItem w:displayText="BvB nach §§ 51 und 53 SGB III" w:value="BvB nach §§ 51 und 53 SGB III"/>
            <w:listItem w:displayText="BvB-Pro nach §§ 51 und 53 SGB III" w:value="BvB-Pro nach §§ 51 und 53 SGB III"/>
            <w:listItem w:displayText="BvB-Reha nach § 117 SGB III i.V.m. §§ 51 und 53 SGB III" w:value="BvB-Reha nach § 117 SGB III i.V.m. §§ 51 und 53 SGB III"/>
            <w:listItem w:displayText="DIA-AM nach § 49 Abs. 4 SGB IX" w:value="DIA-AM nach § 49 Abs. 4 SGB IX"/>
            <w:listItem w:displayText="DIA-AM i.V.m. UB nach § 49 Abs.4 SGB IX i.V.m. § 55 SGB IX" w:value="DIA-AM i.V.m. UB nach § 49 Abs.4 SGB IX i.V.m. § 55 SGB IX"/>
            <w:listItem w:displayText="ganzheitliche beschäftigungsbegleitende Betreuung nach § 16e SGB II / § 16i SGB II" w:value="ganzheitliche beschäftigungsbegleitende Betreuung nach § 16e SGB II / § 16i SGB II"/>
            <w:listItem w:displayText="GK nach §§ 81 bis 87, § 131a SGB III" w:value="GK nach §§ 81 bis 87, § 131a SGB III"/>
            <w:listItem w:displayText="InRAM nach § 117 Abs. 1 S. 1 Nr. 1b SGB III" w:value="InRAM nach § 117 Abs. 1 S. 1 Nr. 1b SGB III"/>
            <w:listItem w:displayText="Maßnahmen nach § 45 SGB III" w:value="Maßnahmen nach § 45 SGB III"/>
            <w:listItem w:displayText="Maßnahmen nach § 16 Abs. 1 SGB II i.V.m. § 45 SGB III" w:value="Maßnahmen nach § 16 Abs. 1 SGB II i.V.m. § 45 SGB III"/>
            <w:listItem w:displayText="Reha-Ausbildung nach § 117 Abs. 1 S. 1 Nr. 1b SGB III" w:value="Reha-Ausbildung nach § 117 Abs. 1 S. 1 Nr. 1b SGB III"/>
            <w:listItem w:displayText="THB nach § 49 Abs. 3 Nr. 7 SGB IX" w:value="THB nach § 49 Abs. 3 Nr. 7 SGB IX"/>
            <w:listItem w:displayText="UB nach § 55 SGB IX" w:value="UB nach § 55 SGB IX"/>
          </w:dropDownList>
        </w:sdtPr>
        <w:sdtEndPr>
          <w:rPr>
            <w:b/>
          </w:rPr>
        </w:sdtEndPr>
        <w:sdtContent>
          <w:r w:rsidR="008362B1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0F7B7EE3" w14:textId="583B26D3" w:rsidR="00A43320" w:rsidRPr="001D6907" w:rsidRDefault="00A43320" w:rsidP="006155FC">
      <w:pPr>
        <w:spacing w:before="240"/>
        <w:rPr>
          <w:rFonts w:ascii="Arial" w:hAnsi="Arial" w:cs="Arial"/>
          <w:b/>
          <w:sz w:val="24"/>
          <w:szCs w:val="24"/>
        </w:rPr>
      </w:pPr>
      <w:r w:rsidRPr="00CF0408">
        <w:rPr>
          <w:rFonts w:ascii="Arial" w:hAnsi="Arial" w:cs="Arial"/>
          <w:b/>
          <w:sz w:val="22"/>
          <w:szCs w:val="22"/>
        </w:rPr>
        <w:t>Produktname:</w:t>
      </w:r>
      <w:r w:rsidRPr="001D6907">
        <w:rPr>
          <w:rFonts w:ascii="Arial" w:hAnsi="Arial" w:cs="Arial"/>
          <w:b/>
          <w:sz w:val="24"/>
          <w:szCs w:val="24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158EE6A" w14:textId="224CABE9" w:rsidR="002347D0" w:rsidRPr="00042D1F" w:rsidRDefault="00A43320" w:rsidP="00BE3320">
      <w:pPr>
        <w:spacing w:after="360"/>
        <w:rPr>
          <w:rFonts w:ascii="Arial" w:hAnsi="Arial" w:cs="Arial"/>
          <w:sz w:val="16"/>
          <w:szCs w:val="16"/>
        </w:rPr>
      </w:pPr>
      <w:r w:rsidRPr="00042D1F">
        <w:rPr>
          <w:rFonts w:ascii="Arial" w:hAnsi="Arial" w:cs="Arial"/>
          <w:sz w:val="16"/>
          <w:szCs w:val="16"/>
        </w:rPr>
        <w:t>(bei Maßnahmen nach § 45 SGB III bzw. nach § 16 Abs</w:t>
      </w:r>
      <w:r w:rsidR="006C1ABF" w:rsidRPr="00042D1F">
        <w:rPr>
          <w:rFonts w:ascii="Arial" w:hAnsi="Arial" w:cs="Arial"/>
          <w:sz w:val="16"/>
          <w:szCs w:val="16"/>
        </w:rPr>
        <w:t>. 1 SGB II i.V.m. § 45 SGB III)</w:t>
      </w:r>
      <w:r w:rsidRPr="00042D1F">
        <w:rPr>
          <w:rFonts w:ascii="Arial" w:hAnsi="Arial" w:cs="Arial"/>
          <w:sz w:val="16"/>
          <w:szCs w:val="16"/>
        </w:rPr>
        <w:t xml:space="preserve"> </w:t>
      </w:r>
    </w:p>
    <w:p w14:paraId="46E25B90" w14:textId="21605128" w:rsidR="000A205E" w:rsidRPr="001D6907" w:rsidRDefault="000A205E" w:rsidP="000A205E">
      <w:pPr>
        <w:spacing w:before="2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2"/>
          <w:szCs w:val="22"/>
        </w:rPr>
        <w:t>Datum</w:t>
      </w:r>
      <w:r w:rsidRPr="00CF0408">
        <w:rPr>
          <w:rFonts w:ascii="Arial" w:hAnsi="Arial" w:cs="Arial"/>
          <w:b/>
          <w:sz w:val="22"/>
          <w:szCs w:val="22"/>
        </w:rPr>
        <w:t>:</w:t>
      </w:r>
      <w:r w:rsidRPr="001D6907">
        <w:rPr>
          <w:rFonts w:ascii="Arial" w:hAnsi="Arial" w:cs="Arial"/>
          <w:b/>
          <w:sz w:val="24"/>
          <w:szCs w:val="24"/>
        </w:rPr>
        <w:t xml:space="preserve"> </w:t>
      </w:r>
      <w:r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Pr="00661820">
        <w:rPr>
          <w:rFonts w:ascii="Arial" w:hAnsi="Arial"/>
          <w:sz w:val="22"/>
          <w:szCs w:val="22"/>
          <w:highlight w:val="lightGray"/>
        </w:rPr>
      </w:r>
      <w:r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bookmarkStart w:id="1" w:name="_GoBack"/>
      <w:r w:rsidRPr="00661820">
        <w:rPr>
          <w:rFonts w:ascii="Arial" w:hAnsi="Arial"/>
          <w:sz w:val="22"/>
          <w:szCs w:val="22"/>
          <w:highlight w:val="lightGray"/>
        </w:rPr>
        <w:t> </w:t>
      </w:r>
      <w:r w:rsidRPr="00661820">
        <w:rPr>
          <w:rFonts w:ascii="Arial" w:hAnsi="Arial"/>
          <w:sz w:val="22"/>
          <w:szCs w:val="22"/>
          <w:highlight w:val="lightGray"/>
        </w:rPr>
        <w:t> </w:t>
      </w:r>
      <w:r w:rsidRPr="00661820">
        <w:rPr>
          <w:rFonts w:ascii="Arial" w:hAnsi="Arial"/>
          <w:sz w:val="22"/>
          <w:szCs w:val="22"/>
          <w:highlight w:val="lightGray"/>
        </w:rPr>
        <w:t> </w:t>
      </w:r>
      <w:r w:rsidRPr="00661820">
        <w:rPr>
          <w:rFonts w:ascii="Arial" w:hAnsi="Arial"/>
          <w:sz w:val="22"/>
          <w:szCs w:val="22"/>
          <w:highlight w:val="lightGray"/>
        </w:rPr>
        <w:t> </w:t>
      </w:r>
      <w:r w:rsidRPr="00661820">
        <w:rPr>
          <w:rFonts w:ascii="Arial" w:hAnsi="Arial"/>
          <w:sz w:val="22"/>
          <w:szCs w:val="22"/>
          <w:highlight w:val="lightGray"/>
        </w:rPr>
        <w:t> </w:t>
      </w:r>
      <w:bookmarkEnd w:id="1"/>
      <w:r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660FAFF6" w14:textId="77777777" w:rsidR="000A205E" w:rsidRDefault="000A205E" w:rsidP="00BE3320">
      <w:pPr>
        <w:spacing w:after="360"/>
        <w:jc w:val="both"/>
        <w:rPr>
          <w:rFonts w:ascii="Arial" w:hAnsi="Arial"/>
          <w:sz w:val="16"/>
        </w:rPr>
      </w:pPr>
    </w:p>
    <w:p w14:paraId="2AC59678" w14:textId="5E3D05AD" w:rsidR="001D0B6A" w:rsidRPr="00BE3320" w:rsidRDefault="001D0B6A" w:rsidP="00BE3320">
      <w:pPr>
        <w:spacing w:after="360"/>
        <w:jc w:val="both"/>
        <w:rPr>
          <w:rFonts w:ascii="Arial" w:hAnsi="Arial"/>
          <w:sz w:val="16"/>
        </w:rPr>
      </w:pPr>
      <w:r w:rsidRPr="0031256F">
        <w:rPr>
          <w:rFonts w:ascii="Arial" w:hAnsi="Arial"/>
          <w:sz w:val="16"/>
        </w:rPr>
        <w:t>Sofern die Maßnahme innerhalb des im Leistungsverzeichnis/Losblatt angegebenen Maßnahmeortes an verschiedenen Standorten/Schulungsstätten durchgeführt wird, ist für jeden dieser Standorte/Schulungsstätten dieser Vordruck auszufüllen und vorzulegen.</w:t>
      </w:r>
    </w:p>
    <w:tbl>
      <w:tblPr>
        <w:tblStyle w:val="Tabellenraster"/>
        <w:tblW w:w="9267" w:type="dxa"/>
        <w:tblLayout w:type="fixed"/>
        <w:tblLook w:val="0020" w:firstRow="1" w:lastRow="0" w:firstColumn="0" w:lastColumn="0" w:noHBand="0" w:noVBand="0"/>
      </w:tblPr>
      <w:tblGrid>
        <w:gridCol w:w="9267"/>
      </w:tblGrid>
      <w:tr w:rsidR="00B63994" w:rsidRPr="00897D08" w14:paraId="4B6831BA" w14:textId="77777777" w:rsidTr="00A701DA">
        <w:trPr>
          <w:trHeight w:val="1758"/>
        </w:trPr>
        <w:tc>
          <w:tcPr>
            <w:tcW w:w="9267" w:type="dxa"/>
          </w:tcPr>
          <w:p w14:paraId="792A5048" w14:textId="61C43D3B" w:rsidR="00B63994" w:rsidRPr="00897D08" w:rsidRDefault="00B63994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 xml:space="preserve">Bezeichnung und Anschrift </w:t>
            </w:r>
            <w:r w:rsidR="001375A8">
              <w:rPr>
                <w:rFonts w:ascii="Arial" w:hAnsi="Arial" w:cs="Arial"/>
                <w:sz w:val="16"/>
                <w:szCs w:val="16"/>
                <w:u w:val="single"/>
              </w:rPr>
              <w:t>der Auftragnehmerin/</w:t>
            </w: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des Auftragnehmers</w:t>
            </w:r>
          </w:p>
          <w:p w14:paraId="33276C41" w14:textId="7B1F781F" w:rsidR="00F61033" w:rsidRPr="00BE3320" w:rsidRDefault="00B63994" w:rsidP="00BE3320">
            <w:pPr>
              <w:spacing w:before="120" w:after="36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48884439" w14:textId="34631236" w:rsidR="00D2646A" w:rsidRPr="001D6907" w:rsidRDefault="006C1ABF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>
              <w:rPr>
                <w:rFonts w:ascii="Arial" w:hAnsi="Arial"/>
                <w:sz w:val="16"/>
                <w:szCs w:val="16"/>
                <w:u w:val="single"/>
              </w:rPr>
              <w:t xml:space="preserve">Name und 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>Tel-Nr. de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r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Kontaktperson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für die </w:t>
            </w:r>
            <w:r w:rsidR="003E2045" w:rsidRPr="001D6907">
              <w:rPr>
                <w:rFonts w:ascii="Arial" w:hAnsi="Arial"/>
                <w:sz w:val="16"/>
                <w:szCs w:val="16"/>
                <w:u w:val="single"/>
              </w:rPr>
              <w:t>Vertragsausführung</w:t>
            </w:r>
          </w:p>
          <w:p w14:paraId="3B11B7B2" w14:textId="3F98D593" w:rsidR="003E2045" w:rsidRPr="00BE3320" w:rsidRDefault="003E2045" w:rsidP="00BE3320">
            <w:pPr>
              <w:spacing w:before="120" w:after="360"/>
              <w:rPr>
                <w:rFonts w:ascii="Arial" w:hAnsi="Arial"/>
                <w:sz w:val="16"/>
                <w:szCs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227BBCB3" w14:textId="7C93EA8D" w:rsidR="00B63994" w:rsidRP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 w:rsidRPr="00F61033">
              <w:rPr>
                <w:rFonts w:ascii="Arial" w:hAnsi="Arial"/>
                <w:sz w:val="16"/>
                <w:szCs w:val="16"/>
                <w:u w:val="single"/>
              </w:rPr>
              <w:t>Auftragnehmer</w:t>
            </w:r>
            <w:r w:rsidR="001375A8">
              <w:rPr>
                <w:rFonts w:ascii="Arial" w:hAnsi="Arial"/>
                <w:sz w:val="16"/>
                <w:szCs w:val="16"/>
                <w:u w:val="single"/>
              </w:rPr>
              <w:t>/-in</w:t>
            </w:r>
            <w:r w:rsidRPr="00F61033">
              <w:rPr>
                <w:rFonts w:ascii="Arial" w:hAnsi="Arial"/>
                <w:sz w:val="16"/>
                <w:szCs w:val="16"/>
                <w:u w:val="single"/>
              </w:rPr>
              <w:t xml:space="preserve"> Kd.-Nr.</w:t>
            </w:r>
          </w:p>
          <w:p w14:paraId="0815E7BF" w14:textId="262444F8" w:rsidR="00F61033" w:rsidRPr="00BE3320" w:rsidRDefault="00F61033" w:rsidP="00BE3320">
            <w:pPr>
              <w:spacing w:before="120" w:after="24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77487BBD" w14:textId="77777777" w:rsidR="005E3BC1" w:rsidRDefault="005E3BC1"/>
    <w:tbl>
      <w:tblPr>
        <w:tblStyle w:val="Tabellenraster"/>
        <w:tblpPr w:leftFromText="141" w:rightFromText="141" w:vertAnchor="text" w:horzAnchor="margin" w:tblpY="155"/>
        <w:tblW w:w="9267" w:type="dxa"/>
        <w:tblLayout w:type="fixed"/>
        <w:tblLook w:val="0020" w:firstRow="1" w:lastRow="0" w:firstColumn="0" w:lastColumn="0" w:noHBand="0" w:noVBand="0"/>
      </w:tblPr>
      <w:tblGrid>
        <w:gridCol w:w="9267"/>
      </w:tblGrid>
      <w:tr w:rsidR="00A63E3A" w:rsidRPr="00897D08" w14:paraId="34CDDB6B" w14:textId="77777777" w:rsidTr="00A701DA">
        <w:trPr>
          <w:trHeight w:val="952"/>
        </w:trPr>
        <w:tc>
          <w:tcPr>
            <w:tcW w:w="9267" w:type="dxa"/>
          </w:tcPr>
          <w:p w14:paraId="32BFFA39" w14:textId="77777777" w:rsidR="00A63E3A" w:rsidRPr="00897D08" w:rsidRDefault="00A63E3A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Anschrift am Maßnahmeort</w:t>
            </w:r>
          </w:p>
          <w:p w14:paraId="09EF1A3A" w14:textId="37767A99" w:rsidR="00A63E3A" w:rsidRPr="00717C50" w:rsidRDefault="00A63E3A" w:rsidP="003021B6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31E32E3F" w14:textId="38709583" w:rsidR="005E3BC1" w:rsidRPr="00EC1AA4" w:rsidRDefault="005E3BC1" w:rsidP="00EC1AA4"/>
    <w:tbl>
      <w:tblPr>
        <w:tblStyle w:val="Tabellenraster"/>
        <w:tblpPr w:leftFromText="142" w:rightFromText="142" w:vertAnchor="text" w:horzAnchor="margin" w:tblpY="154"/>
        <w:tblW w:w="9362" w:type="dxa"/>
        <w:tblLayout w:type="fixed"/>
        <w:tblLook w:val="0020" w:firstRow="1" w:lastRow="0" w:firstColumn="0" w:lastColumn="0" w:noHBand="0" w:noVBand="0"/>
      </w:tblPr>
      <w:tblGrid>
        <w:gridCol w:w="1129"/>
        <w:gridCol w:w="2127"/>
        <w:gridCol w:w="1275"/>
        <w:gridCol w:w="1276"/>
        <w:gridCol w:w="2127"/>
        <w:gridCol w:w="1417"/>
        <w:gridCol w:w="11"/>
      </w:tblGrid>
      <w:tr w:rsidR="00A701DA" w:rsidRPr="00897D08" w14:paraId="19227238" w14:textId="6182F753" w:rsidTr="00A701DA">
        <w:trPr>
          <w:trHeight w:hRule="exact" w:val="1311"/>
        </w:trPr>
        <w:tc>
          <w:tcPr>
            <w:tcW w:w="9362" w:type="dxa"/>
            <w:gridSpan w:val="7"/>
          </w:tcPr>
          <w:p w14:paraId="56D5EB4E" w14:textId="77777777" w:rsidR="00A701DA" w:rsidRPr="00897D08" w:rsidRDefault="00A701DA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  <w:u w:val="single"/>
              </w:rPr>
              <w:t>Räumlichkeiten</w:t>
            </w:r>
          </w:p>
          <w:p w14:paraId="67B0EF18" w14:textId="6B3ADA03" w:rsidR="00A701DA" w:rsidRPr="00B63994" w:rsidRDefault="00A701DA" w:rsidP="00DA6BB0">
            <w:pPr>
              <w:spacing w:before="240" w:after="2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wie z.B. Unterrichtsräume, EDV-/IT-Unterrichtsräume, Übungsräume, Besprechungsräume, Sozialräume, Werkstätten, Berufsfeldbezogene Praxisräume, Multifunktionaler Simulationsraum</w:t>
            </w:r>
          </w:p>
          <w:p w14:paraId="78571B3E" w14:textId="77777777" w:rsidR="00A701DA" w:rsidRDefault="00A701DA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2347D0" w:rsidRPr="00897D08" w14:paraId="6AD16071" w14:textId="40BD0F89" w:rsidTr="00A701DA">
        <w:trPr>
          <w:gridAfter w:val="1"/>
          <w:wAfter w:w="11" w:type="dxa"/>
          <w:trHeight w:hRule="exact" w:val="589"/>
        </w:trPr>
        <w:tc>
          <w:tcPr>
            <w:tcW w:w="1129" w:type="dxa"/>
          </w:tcPr>
          <w:p w14:paraId="59847EF9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Art der Räumlichkeit</w:t>
            </w:r>
          </w:p>
        </w:tc>
        <w:tc>
          <w:tcPr>
            <w:tcW w:w="2127" w:type="dxa"/>
          </w:tcPr>
          <w:p w14:paraId="4B07EBE0" w14:textId="77777777" w:rsidR="002347D0" w:rsidRPr="001D6907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Raum-Nr. /</w:t>
            </w:r>
          </w:p>
          <w:p w14:paraId="66FC1FCC" w14:textId="07C0FC67" w:rsidR="002347D0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</w:t>
            </w:r>
            <w:r>
              <w:rPr>
                <w:rFonts w:ascii="Arial" w:hAnsi="Arial"/>
                <w:sz w:val="16"/>
              </w:rPr>
              <w:t>-</w:t>
            </w:r>
          </w:p>
          <w:p w14:paraId="09F0CCEA" w14:textId="42314786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bezeichnung</w:t>
            </w:r>
          </w:p>
        </w:tc>
        <w:tc>
          <w:tcPr>
            <w:tcW w:w="1275" w:type="dxa"/>
          </w:tcPr>
          <w:p w14:paraId="75F1ECFE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276" w:type="dxa"/>
          </w:tcPr>
          <w:p w14:paraId="5D1DD11F" w14:textId="4B199B7D" w:rsidR="002347D0" w:rsidRPr="00897D08" w:rsidRDefault="003E4231" w:rsidP="00716068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Anzahl </w:t>
            </w:r>
            <w:r w:rsidR="002347D0" w:rsidRPr="00897D08">
              <w:rPr>
                <w:rFonts w:ascii="Arial" w:hAnsi="Arial"/>
                <w:sz w:val="16"/>
              </w:rPr>
              <w:t>Teilnehme</w:t>
            </w:r>
            <w:r w:rsidR="00716068">
              <w:rPr>
                <w:rFonts w:ascii="Arial" w:hAnsi="Arial"/>
                <w:sz w:val="16"/>
              </w:rPr>
              <w:t>nde bzw. P</w:t>
            </w:r>
            <w:r w:rsidR="002347D0" w:rsidRPr="00897D08">
              <w:rPr>
                <w:rFonts w:ascii="Arial" w:hAnsi="Arial"/>
                <w:sz w:val="16"/>
              </w:rPr>
              <w:t>lätze</w:t>
            </w:r>
          </w:p>
        </w:tc>
        <w:tc>
          <w:tcPr>
            <w:tcW w:w="2127" w:type="dxa"/>
          </w:tcPr>
          <w:p w14:paraId="1846AFC2" w14:textId="77921B30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Ausstattung</w:t>
            </w:r>
          </w:p>
        </w:tc>
        <w:tc>
          <w:tcPr>
            <w:tcW w:w="1417" w:type="dxa"/>
          </w:tcPr>
          <w:p w14:paraId="3009D7E8" w14:textId="092E54BF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Nachweis der Räumlichkeiten</w:t>
            </w:r>
          </w:p>
        </w:tc>
      </w:tr>
      <w:tr w:rsidR="00C02309" w:rsidRPr="00C02309" w14:paraId="6C3E7080" w14:textId="04ACB0A8" w:rsidTr="00A701DA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7D6DCD60" w14:textId="21A6FBB0" w:rsidR="002347D0" w:rsidRPr="00717C50" w:rsidRDefault="00FF67D2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86CE5AA" w14:textId="19307224" w:rsidR="002347D0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4B3AC7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EBEE8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52A8BB5" w14:textId="77777777" w:rsidR="002347D0" w:rsidRPr="00717C50" w:rsidRDefault="002347D0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6993692"/>
            <w:placeholder>
              <w:docPart w:val="4AE974971EBD4F16B7336659ECD9A423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01DA8B" w14:textId="742E57B8" w:rsidR="002347D0" w:rsidRPr="00C02309" w:rsidRDefault="00A701C3" w:rsidP="00DA6BB0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760ED25" w14:textId="122A0B92" w:rsidTr="00A701DA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326EBEDC" w14:textId="766BF400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D9CC82D" w14:textId="267CAB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2B84069" w14:textId="17D0C3E9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518BE2B8" w14:textId="3EF890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85A03B" w14:textId="60D0E878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12901912"/>
            <w:placeholder>
              <w:docPart w:val="5944A08316E54058909A47763E7A66E8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20AAA4A" w14:textId="4973331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23BD486" w14:textId="1E33D950" w:rsidTr="00A701DA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0C768C12" w14:textId="56857C7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AE84A08" w14:textId="5A052252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C6CF749" w14:textId="1202810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579850" w14:textId="051BB55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A7B2B5F" w14:textId="1308AA5E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969811993"/>
            <w:placeholder>
              <w:docPart w:val="07CE0315A56F48AC8A64378CECD8368A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624926D" w14:textId="4E7C90D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7B1E49" w14:textId="04123A91" w:rsidTr="00A701DA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1C54D992" w14:textId="775BBFD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lastRenderedPageBreak/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2B750D" w14:textId="15DBA8C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4366AB5" w14:textId="26E7602B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6A88CAE" w14:textId="1561251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B29AA67" w14:textId="4AD8CA8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6347866"/>
            <w:placeholder>
              <w:docPart w:val="7D399DD9DC574C3996ADC6141A05BBB4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A5D6D6B" w14:textId="79DEA1D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DD68EC" w14:textId="7D3B8A2B" w:rsidTr="00A701DA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5645D3CC" w14:textId="4ECE656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FDB2DEC" w14:textId="5F1557E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267D9765" w14:textId="50DAA5F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B25BD4E" w14:textId="6F1ED00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DC3B58" w14:textId="0C1F4C5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466820153"/>
            <w:placeholder>
              <w:docPart w:val="52E3B35BCBAA40DFAE6169F41EBDA69B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308DD4" w14:textId="27C0C7FA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5FAC397" w14:textId="11BDE1C0" w:rsidTr="00A701DA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110F0A4B" w14:textId="5028A3D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90A8996" w14:textId="4222A1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44CE4A7" w14:textId="459AE4B9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4ECDE78" w14:textId="624567A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E1F688D" w14:textId="1BA6080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290173432"/>
            <w:placeholder>
              <w:docPart w:val="034A71552871476A923A2B318DCD9DE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3C8A2D3C" w14:textId="4B8DA06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4AE55E4" w14:textId="1BF63044" w:rsidTr="00A701DA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202E2D95" w14:textId="483F500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69769AC" w14:textId="3FEE3566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19BDBC56" w14:textId="308352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EEEE258" w14:textId="390137D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D6E1F29" w14:textId="7EC9160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54291112"/>
            <w:placeholder>
              <w:docPart w:val="B565CC01614742A58CF683072FECF54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EA64F88" w14:textId="035F6809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852BD90" w14:textId="5D460266" w:rsidTr="00A701DA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7F21D82D" w14:textId="73C638FF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6F3A12" w14:textId="1685807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613AAF7" w14:textId="1A9DB8A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B92AB2F" w14:textId="2FC2E3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4BE01AA" w14:textId="62A040C2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067249903"/>
            <w:placeholder>
              <w:docPart w:val="AA00650793A24B4FBA874EFD67A34ED2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61D6F5C5" w14:textId="38E13695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E571FC" w14:textId="0E9F63EE" w:rsidTr="00A701DA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393EF8E2" w14:textId="70FAB1B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FDEB916" w14:textId="5C8153B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E6F69AA" w14:textId="687636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3359571" w14:textId="1A12D95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9B30576" w14:textId="60291EC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564486405"/>
            <w:placeholder>
              <w:docPart w:val="69D3C8D6F4514CC981DC27FDFCBF623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C96161" w14:textId="248F4E6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681878" w14:textId="2FA97764" w:rsidTr="00A701DA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64529C86" w14:textId="1209C9E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4BA190" w14:textId="1C924F5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081E5D6" w14:textId="33F9D8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25AF206" w14:textId="12F0AD0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6039B42" w14:textId="362BDB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02514311"/>
            <w:placeholder>
              <w:docPart w:val="4E22CEF90AFB402E85ED908CA57ACA57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56172A" w14:textId="4B96B99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748F221" w14:textId="68C365F2" w:rsidTr="00A701DA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1B7F7B87" w14:textId="611BBD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4B2ABE9" w14:textId="0047DF8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579B028" w14:textId="6056FD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867D64F" w14:textId="044558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2955E22" w14:textId="735E324C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678923179"/>
            <w:placeholder>
              <w:docPart w:val="53D2BD0CAD664574913DCB4BAE9FD03E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B2ADDE4" w14:textId="7FBC929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48C82CEC" w14:textId="268F39AA" w:rsidTr="00A701DA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047DA32D" w14:textId="04283AB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2E9AEE4" w14:textId="1660C80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39E74DD9" w14:textId="19E5CC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9A262AF" w14:textId="1FE4C5D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5B0C025" w14:textId="26869EA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54930718"/>
            <w:placeholder>
              <w:docPart w:val="71B9E370EA9E4C6088D950B015AC241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5FA3ED52" w14:textId="158216F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E55BC08" w14:textId="2ED45654" w:rsidTr="00A701DA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42703FA3" w14:textId="10339475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7462B40" w14:textId="25D3144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9F62AB1" w14:textId="2DBE0EC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3D0861E" w14:textId="6F4AF05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B6011E" w14:textId="28F23A7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05346095"/>
            <w:placeholder>
              <w:docPart w:val="0CAA7B8F474E4D05A86392B1FD19BFC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300B1CE" w14:textId="6FB944B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FDE449F" w14:textId="6CB1E4C7" w:rsidTr="00A701DA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2A1B5A78" w14:textId="5988B24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66A8615" w14:textId="6C2D1ED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FA6C152" w14:textId="1A0438E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6B5363FE" w14:textId="2F06DA7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92FF531" w14:textId="34F6FE9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46898333"/>
            <w:placeholder>
              <w:docPart w:val="167580100DEC4268B64015D9743202E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FA2A84A" w14:textId="0290A82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</w:tbl>
    <w:p w14:paraId="33914A6A" w14:textId="77777777" w:rsidR="002347D0" w:rsidRPr="000A205E" w:rsidRDefault="002347D0" w:rsidP="00353BF1">
      <w:pPr>
        <w:rPr>
          <w:rFonts w:ascii="Arial" w:hAnsi="Arial"/>
        </w:rPr>
      </w:pPr>
    </w:p>
    <w:p w14:paraId="0DBC73F0" w14:textId="3EC00B22" w:rsidR="002347D0" w:rsidRPr="00BE3320" w:rsidRDefault="002347D0" w:rsidP="00BE3320">
      <w:pPr>
        <w:spacing w:after="360"/>
        <w:rPr>
          <w:rFonts w:ascii="Arial" w:hAnsi="Arial"/>
          <w:sz w:val="16"/>
        </w:rPr>
      </w:pPr>
      <w:r>
        <w:rPr>
          <w:rFonts w:ascii="Arial" w:hAnsi="Arial"/>
          <w:sz w:val="16"/>
        </w:rPr>
        <w:t>G</w:t>
      </w:r>
      <w:r w:rsidR="00353BF1" w:rsidRPr="00897D08">
        <w:rPr>
          <w:rFonts w:ascii="Arial" w:hAnsi="Arial"/>
          <w:sz w:val="16"/>
        </w:rPr>
        <w:t>rundrisszeichnungen sind auf Anforderung vorzulegen.</w:t>
      </w:r>
    </w:p>
    <w:p w14:paraId="6289E91C" w14:textId="39637CCA" w:rsidR="00B63994" w:rsidRDefault="000A205E" w:rsidP="00BE3320">
      <w:pPr>
        <w:spacing w:after="360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Die Auftragnehmerin/der Auftragnehmer erklärt mit der Übersendung des Vordrucks an das Regionale Einkaufszentrum (REZ)</w:t>
      </w:r>
      <w:r w:rsidR="001D0B6A">
        <w:rPr>
          <w:rFonts w:ascii="Arial" w:hAnsi="Arial"/>
          <w:sz w:val="16"/>
        </w:rPr>
        <w:t>, dass alle im Vordruck angegeben Daten korrekt sind und die Ve</w:t>
      </w:r>
      <w:r w:rsidR="0031256F">
        <w:rPr>
          <w:rFonts w:ascii="Arial" w:hAnsi="Arial"/>
          <w:sz w:val="16"/>
        </w:rPr>
        <w:t>r</w:t>
      </w:r>
      <w:r w:rsidR="001D0B6A">
        <w:rPr>
          <w:rFonts w:ascii="Arial" w:hAnsi="Arial"/>
          <w:sz w:val="16"/>
        </w:rPr>
        <w:t>wendung der Räumlichkeiten entsp</w:t>
      </w:r>
      <w:r w:rsidR="0031256F">
        <w:rPr>
          <w:rFonts w:ascii="Arial" w:hAnsi="Arial"/>
          <w:sz w:val="16"/>
        </w:rPr>
        <w:t>r</w:t>
      </w:r>
      <w:r w:rsidR="001D0B6A">
        <w:rPr>
          <w:rFonts w:ascii="Arial" w:hAnsi="Arial"/>
          <w:sz w:val="16"/>
        </w:rPr>
        <w:t xml:space="preserve">echend den </w:t>
      </w:r>
      <w:r w:rsidR="001D0B6A" w:rsidRPr="001D6907">
        <w:rPr>
          <w:rFonts w:ascii="Arial" w:hAnsi="Arial"/>
          <w:sz w:val="16"/>
        </w:rPr>
        <w:t>Vorgaben der Vergabeunterlagen erfolgt.</w:t>
      </w:r>
      <w:r w:rsidR="00A43320" w:rsidRPr="001D6907">
        <w:rPr>
          <w:rFonts w:ascii="Arial" w:hAnsi="Arial"/>
          <w:sz w:val="16"/>
        </w:rPr>
        <w:t xml:space="preserve"> </w:t>
      </w:r>
      <w:r w:rsidR="00547EE3" w:rsidRPr="001D6907">
        <w:rPr>
          <w:rFonts w:ascii="Arial" w:hAnsi="Arial"/>
          <w:sz w:val="16"/>
        </w:rPr>
        <w:t>Sofern für die Leistung relevant, sind d</w:t>
      </w:r>
      <w:r w:rsidR="00A43320" w:rsidRPr="001D6907">
        <w:rPr>
          <w:rFonts w:ascii="Arial" w:hAnsi="Arial"/>
          <w:sz w:val="16"/>
        </w:rPr>
        <w:t>ie genannten Standorte</w:t>
      </w:r>
      <w:r w:rsidR="0042328A" w:rsidRPr="001D6907">
        <w:rPr>
          <w:rFonts w:ascii="Arial" w:hAnsi="Arial"/>
          <w:sz w:val="16"/>
        </w:rPr>
        <w:t xml:space="preserve"> Bestandteil der</w:t>
      </w:r>
      <w:r w:rsidR="00A43320" w:rsidRPr="001D6907">
        <w:rPr>
          <w:rFonts w:ascii="Arial" w:hAnsi="Arial"/>
          <w:sz w:val="16"/>
        </w:rPr>
        <w:t xml:space="preserve"> AZAV-</w:t>
      </w:r>
      <w:r w:rsidR="0042328A" w:rsidRPr="001D6907">
        <w:rPr>
          <w:rFonts w:ascii="Arial" w:hAnsi="Arial"/>
          <w:sz w:val="16"/>
        </w:rPr>
        <w:t>Zertifizierung</w:t>
      </w:r>
      <w:r w:rsidR="00A43320" w:rsidRPr="001D6907">
        <w:rPr>
          <w:rFonts w:ascii="Arial" w:hAnsi="Arial"/>
          <w:sz w:val="16"/>
        </w:rPr>
        <w:t>.</w:t>
      </w:r>
      <w:r w:rsidR="001D0B6A" w:rsidRPr="001D6907">
        <w:rPr>
          <w:rFonts w:ascii="Arial" w:hAnsi="Arial"/>
          <w:sz w:val="16"/>
        </w:rPr>
        <w:t xml:space="preserve"> Eintragungen, die </w:t>
      </w:r>
      <w:r>
        <w:rPr>
          <w:rFonts w:ascii="Arial" w:hAnsi="Arial"/>
          <w:sz w:val="16"/>
        </w:rPr>
        <w:t>e</w:t>
      </w:r>
      <w:r w:rsidR="001D0B6A" w:rsidRPr="001D6907">
        <w:rPr>
          <w:rFonts w:ascii="Arial" w:hAnsi="Arial"/>
          <w:sz w:val="16"/>
        </w:rPr>
        <w:t xml:space="preserve">ntgegen den Vergabeunterlagen vorgenommen </w:t>
      </w:r>
      <w:r>
        <w:rPr>
          <w:rFonts w:ascii="Arial" w:hAnsi="Arial"/>
          <w:sz w:val="16"/>
        </w:rPr>
        <w:t>wurden,</w:t>
      </w:r>
      <w:r w:rsidR="001D0B6A" w:rsidRPr="001D6907">
        <w:rPr>
          <w:rFonts w:ascii="Arial" w:hAnsi="Arial"/>
          <w:sz w:val="16"/>
        </w:rPr>
        <w:t xml:space="preserve"> werden seitens </w:t>
      </w:r>
      <w:r w:rsidR="00595263">
        <w:rPr>
          <w:rFonts w:ascii="Arial" w:hAnsi="Arial"/>
          <w:sz w:val="16"/>
        </w:rPr>
        <w:t>der</w:t>
      </w:r>
      <w:r w:rsidR="001375A8">
        <w:rPr>
          <w:rFonts w:ascii="Arial" w:hAnsi="Arial"/>
          <w:sz w:val="16"/>
        </w:rPr>
        <w:t xml:space="preserve"> Auftraggeberin/</w:t>
      </w:r>
      <w:r w:rsidR="001D0B6A" w:rsidRPr="001D6907">
        <w:rPr>
          <w:rFonts w:ascii="Arial" w:hAnsi="Arial"/>
          <w:sz w:val="16"/>
        </w:rPr>
        <w:t>des Auftraggebers nicht anerkannt und stellen gemäß § 9 des Vertrag</w:t>
      </w:r>
      <w:r w:rsidR="0031256F" w:rsidRPr="001D6907">
        <w:rPr>
          <w:rFonts w:ascii="Arial" w:hAnsi="Arial"/>
          <w:sz w:val="16"/>
        </w:rPr>
        <w:t>es Pflichtverletzungen dar.</w:t>
      </w:r>
    </w:p>
    <w:sectPr w:rsidR="00B63994" w:rsidSect="00F54AA5">
      <w:footerReference w:type="even" r:id="rId7"/>
      <w:footerReference w:type="default" r:id="rId8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C00EA3" w14:textId="77777777" w:rsidR="0015695B" w:rsidRDefault="0015695B">
      <w:r>
        <w:separator/>
      </w:r>
    </w:p>
  </w:endnote>
  <w:endnote w:type="continuationSeparator" w:id="0">
    <w:p w14:paraId="6D2104E3" w14:textId="77777777" w:rsidR="0015695B" w:rsidRDefault="00156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9C7D4" w14:textId="77777777"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8E4007C" w14:textId="77777777"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6A3AC" w14:textId="24520A6D" w:rsidR="00B57D47" w:rsidRPr="00FA3846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E00B9E">
      <w:rPr>
        <w:rFonts w:ascii="Arial" w:hAnsi="Arial" w:cs="Arial"/>
      </w:rPr>
      <w:t>06</w:t>
    </w:r>
    <w:r w:rsidR="00B63994">
      <w:rPr>
        <w:rFonts w:ascii="Arial" w:hAnsi="Arial" w:cs="Arial"/>
      </w:rPr>
      <w:t>/20</w:t>
    </w:r>
    <w:r w:rsidR="00E00B9E">
      <w:rPr>
        <w:rFonts w:ascii="Arial" w:hAnsi="Arial" w:cs="Arial"/>
      </w:rPr>
      <w:t>2</w:t>
    </w:r>
    <w:r w:rsidR="000A205E">
      <w:rPr>
        <w:rFonts w:ascii="Arial" w:hAnsi="Arial" w:cs="Arial"/>
      </w:rPr>
      <w:t>4</w:t>
    </w:r>
    <w:r w:rsidR="00B57D47" w:rsidRPr="00FA3846">
      <w:rPr>
        <w:rFonts w:ascii="Arial" w:hAnsi="Arial" w:cs="Arial"/>
      </w:rPr>
      <w:tab/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CC118D">
      <w:rPr>
        <w:rFonts w:ascii="Arial" w:hAnsi="Arial" w:cs="Arial"/>
        <w:noProof/>
      </w:rPr>
      <w:t>1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</w:t>
    </w:r>
    <w:r w:rsidR="00B57D47" w:rsidRPr="00E542B0">
      <w:rPr>
        <w:rFonts w:ascii="Arial" w:hAnsi="Arial" w:cs="Arial"/>
      </w:rPr>
      <w:t xml:space="preserve">von </w:t>
    </w:r>
    <w:r w:rsidRPr="00E542B0">
      <w:rPr>
        <w:rFonts w:ascii="Arial" w:hAnsi="Arial" w:cs="Aria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BDD52A" w14:textId="77777777" w:rsidR="0015695B" w:rsidRDefault="0015695B">
      <w:r>
        <w:separator/>
      </w:r>
    </w:p>
  </w:footnote>
  <w:footnote w:type="continuationSeparator" w:id="0">
    <w:p w14:paraId="449F60F4" w14:textId="77777777" w:rsidR="0015695B" w:rsidRDefault="001569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ncbqezATbc8jPDGhckuAvljqaxo5KIc1pEsvAkM2ya1s0S2FpNj9NVThVrjJoncII9L8tFAJMuxIHe2kvmfr5g==" w:saltValue="vKqEqTVSpdLEiRRvjsCaCA==" w:algorithmName="SHA-512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DBB"/>
    <w:rsid w:val="000033E7"/>
    <w:rsid w:val="00014C36"/>
    <w:rsid w:val="00042D1F"/>
    <w:rsid w:val="000A205E"/>
    <w:rsid w:val="000B6DBB"/>
    <w:rsid w:val="000C7D13"/>
    <w:rsid w:val="001065CD"/>
    <w:rsid w:val="001375A8"/>
    <w:rsid w:val="001565BB"/>
    <w:rsid w:val="0015695B"/>
    <w:rsid w:val="00156EC3"/>
    <w:rsid w:val="00177732"/>
    <w:rsid w:val="001A61E7"/>
    <w:rsid w:val="001B0F3D"/>
    <w:rsid w:val="001C3648"/>
    <w:rsid w:val="001C57F3"/>
    <w:rsid w:val="001D0B6A"/>
    <w:rsid w:val="001D6907"/>
    <w:rsid w:val="001F14FB"/>
    <w:rsid w:val="001F4A8E"/>
    <w:rsid w:val="001F5837"/>
    <w:rsid w:val="00211532"/>
    <w:rsid w:val="002347D0"/>
    <w:rsid w:val="002B5EEC"/>
    <w:rsid w:val="002D252E"/>
    <w:rsid w:val="003021B6"/>
    <w:rsid w:val="00311198"/>
    <w:rsid w:val="0031256F"/>
    <w:rsid w:val="00324158"/>
    <w:rsid w:val="00353BF1"/>
    <w:rsid w:val="00354E2B"/>
    <w:rsid w:val="00357875"/>
    <w:rsid w:val="00361DC3"/>
    <w:rsid w:val="003723DB"/>
    <w:rsid w:val="003766BE"/>
    <w:rsid w:val="00384768"/>
    <w:rsid w:val="003B515E"/>
    <w:rsid w:val="003E2045"/>
    <w:rsid w:val="003E2C88"/>
    <w:rsid w:val="003E4231"/>
    <w:rsid w:val="0042328A"/>
    <w:rsid w:val="004378E1"/>
    <w:rsid w:val="00452D83"/>
    <w:rsid w:val="00511FF2"/>
    <w:rsid w:val="00520554"/>
    <w:rsid w:val="00547EE3"/>
    <w:rsid w:val="00554E14"/>
    <w:rsid w:val="00595263"/>
    <w:rsid w:val="005B1C18"/>
    <w:rsid w:val="005E3BC1"/>
    <w:rsid w:val="006006F2"/>
    <w:rsid w:val="006155FC"/>
    <w:rsid w:val="00661820"/>
    <w:rsid w:val="00662359"/>
    <w:rsid w:val="006C1ABF"/>
    <w:rsid w:val="006D72A9"/>
    <w:rsid w:val="007061EF"/>
    <w:rsid w:val="00706B31"/>
    <w:rsid w:val="00716068"/>
    <w:rsid w:val="00717C50"/>
    <w:rsid w:val="0075750C"/>
    <w:rsid w:val="00794134"/>
    <w:rsid w:val="00794603"/>
    <w:rsid w:val="00796123"/>
    <w:rsid w:val="007D04DE"/>
    <w:rsid w:val="008362B1"/>
    <w:rsid w:val="00841653"/>
    <w:rsid w:val="00886875"/>
    <w:rsid w:val="00897D08"/>
    <w:rsid w:val="008F1167"/>
    <w:rsid w:val="008F4E81"/>
    <w:rsid w:val="0095352C"/>
    <w:rsid w:val="00961DC1"/>
    <w:rsid w:val="0096536E"/>
    <w:rsid w:val="009A3F0F"/>
    <w:rsid w:val="009A4A6C"/>
    <w:rsid w:val="009C0F6F"/>
    <w:rsid w:val="009C6C5E"/>
    <w:rsid w:val="009D58DB"/>
    <w:rsid w:val="00A43320"/>
    <w:rsid w:val="00A47207"/>
    <w:rsid w:val="00A63E3A"/>
    <w:rsid w:val="00A701C3"/>
    <w:rsid w:val="00A701DA"/>
    <w:rsid w:val="00A83AE2"/>
    <w:rsid w:val="00AF4466"/>
    <w:rsid w:val="00AF54F9"/>
    <w:rsid w:val="00B57D47"/>
    <w:rsid w:val="00B63994"/>
    <w:rsid w:val="00B920C4"/>
    <w:rsid w:val="00B96984"/>
    <w:rsid w:val="00BE3320"/>
    <w:rsid w:val="00C02309"/>
    <w:rsid w:val="00C202C8"/>
    <w:rsid w:val="00C66326"/>
    <w:rsid w:val="00CC118D"/>
    <w:rsid w:val="00CF0408"/>
    <w:rsid w:val="00D2646A"/>
    <w:rsid w:val="00DA6BB0"/>
    <w:rsid w:val="00DE04C0"/>
    <w:rsid w:val="00E008C9"/>
    <w:rsid w:val="00E00B9E"/>
    <w:rsid w:val="00E10BE5"/>
    <w:rsid w:val="00E542B0"/>
    <w:rsid w:val="00E63AD8"/>
    <w:rsid w:val="00E741EC"/>
    <w:rsid w:val="00EA7126"/>
    <w:rsid w:val="00EC1AA4"/>
    <w:rsid w:val="00ED331F"/>
    <w:rsid w:val="00EE2E2A"/>
    <w:rsid w:val="00F54AA5"/>
    <w:rsid w:val="00F61033"/>
    <w:rsid w:val="00F67EF9"/>
    <w:rsid w:val="00FA3846"/>
    <w:rsid w:val="00FD76C0"/>
    <w:rsid w:val="00FD7A36"/>
    <w:rsid w:val="00FE59C7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C3A64"/>
  <w15:docId w15:val="{A30167CE-44E7-4281-A4F7-3661BF52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  <w:style w:type="character" w:styleId="Platzhaltertext">
    <w:name w:val="Placeholder Text"/>
    <w:basedOn w:val="Absatz-Standardschriftart"/>
    <w:uiPriority w:val="99"/>
    <w:semiHidden/>
    <w:rsid w:val="001D0B6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33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332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332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33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332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32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3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0A8620DCF404E8D8032EDA1BC8704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EAEC43-A221-4794-92C9-747EFB13660E}"/>
      </w:docPartPr>
      <w:docPartBody>
        <w:p w:rsidR="00E40138" w:rsidRDefault="00A456F4" w:rsidP="00A456F4">
          <w:pPr>
            <w:pStyle w:val="70A8620DCF404E8D8032EDA1BC870489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8E09E2AB10D4FEAA422F05166863E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32E9F2-11D7-4075-9B71-0CECF0EC00AF}"/>
      </w:docPartPr>
      <w:docPartBody>
        <w:p w:rsidR="00E40138" w:rsidRDefault="00A456F4" w:rsidP="00A456F4">
          <w:pPr>
            <w:pStyle w:val="48E09E2AB10D4FEAA422F05166863E51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AE974971EBD4F16B7336659ECD9A4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8AF9A-388A-4C79-936A-AD13A1B9A95C}"/>
      </w:docPartPr>
      <w:docPartBody>
        <w:p w:rsidR="00113379" w:rsidRDefault="00A456F4" w:rsidP="00A456F4">
          <w:pPr>
            <w:pStyle w:val="4AE974971EBD4F16B7336659ECD9A423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944A08316E54058909A47763E7A66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E9CDB3-1AF1-4686-A6ED-D0C6CE845FB8}"/>
      </w:docPartPr>
      <w:docPartBody>
        <w:p w:rsidR="00BE56CE" w:rsidRDefault="00F46EDE" w:rsidP="00F46EDE">
          <w:pPr>
            <w:pStyle w:val="5944A08316E54058909A47763E7A66E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7CE0315A56F48AC8A64378CECD83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0D0F4A-6638-429A-9B44-31DA915BFAFD}"/>
      </w:docPartPr>
      <w:docPartBody>
        <w:p w:rsidR="00BE56CE" w:rsidRDefault="00F46EDE" w:rsidP="00F46EDE">
          <w:pPr>
            <w:pStyle w:val="07CE0315A56F48AC8A64378CECD8368A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D399DD9DC574C3996ADC6141A05BB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9FE1DE-D1BA-4815-ADA4-52C1B6177682}"/>
      </w:docPartPr>
      <w:docPartBody>
        <w:p w:rsidR="00BE56CE" w:rsidRDefault="00F46EDE" w:rsidP="00F46EDE">
          <w:pPr>
            <w:pStyle w:val="7D399DD9DC574C3996ADC6141A05BBB4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2E3B35BCBAA40DFAE6169F41EBDA6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8C9CCB-F9C4-41A8-8350-E811F794D54C}"/>
      </w:docPartPr>
      <w:docPartBody>
        <w:p w:rsidR="00BE56CE" w:rsidRDefault="00F46EDE" w:rsidP="00F46EDE">
          <w:pPr>
            <w:pStyle w:val="52E3B35BCBAA40DFAE6169F41EBDA69B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34A71552871476A923A2B318DCD9D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47BD4C-9F30-45F0-86D0-7A7177F1B3D6}"/>
      </w:docPartPr>
      <w:docPartBody>
        <w:p w:rsidR="00BE56CE" w:rsidRDefault="00F46EDE" w:rsidP="00F46EDE">
          <w:pPr>
            <w:pStyle w:val="034A71552871476A923A2B318DCD9DE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B565CC01614742A58CF683072FECF5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3AB502-D528-441C-B0F6-F7C874784463}"/>
      </w:docPartPr>
      <w:docPartBody>
        <w:p w:rsidR="00BE56CE" w:rsidRDefault="00F46EDE" w:rsidP="00F46EDE">
          <w:pPr>
            <w:pStyle w:val="B565CC01614742A58CF683072FECF54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AA00650793A24B4FBA874EFD67A34E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2A667C-CCAE-4696-A64A-6673A131CC2F}"/>
      </w:docPartPr>
      <w:docPartBody>
        <w:p w:rsidR="00BE56CE" w:rsidRDefault="00F46EDE" w:rsidP="00F46EDE">
          <w:pPr>
            <w:pStyle w:val="AA00650793A24B4FBA874EFD67A34ED2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69D3C8D6F4514CC981DC27FDFCBF62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5B5092-BC32-41D2-AC34-926A1A174EA8}"/>
      </w:docPartPr>
      <w:docPartBody>
        <w:p w:rsidR="00BE56CE" w:rsidRDefault="00F46EDE" w:rsidP="00F46EDE">
          <w:pPr>
            <w:pStyle w:val="69D3C8D6F4514CC981DC27FDFCBF623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4E22CEF90AFB402E85ED908CA57ACA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728C4F-F71C-41D3-8640-D26529A24EB4}"/>
      </w:docPartPr>
      <w:docPartBody>
        <w:p w:rsidR="00BE56CE" w:rsidRDefault="00F46EDE" w:rsidP="00F46EDE">
          <w:pPr>
            <w:pStyle w:val="4E22CEF90AFB402E85ED908CA57ACA57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3D2BD0CAD664574913DCB4BAE9FD0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DD84A3-1BAD-4FE4-9E01-FBC1C9B4E87D}"/>
      </w:docPartPr>
      <w:docPartBody>
        <w:p w:rsidR="00BE56CE" w:rsidRDefault="00F46EDE" w:rsidP="00F46EDE">
          <w:pPr>
            <w:pStyle w:val="53D2BD0CAD664574913DCB4BAE9FD03E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1B9E370EA9E4C6088D950B015AC24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659D72-FE78-4607-876E-16576888BC6A}"/>
      </w:docPartPr>
      <w:docPartBody>
        <w:p w:rsidR="00BE56CE" w:rsidRDefault="00F46EDE" w:rsidP="00F46EDE">
          <w:pPr>
            <w:pStyle w:val="71B9E370EA9E4C6088D950B015AC241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CAA7B8F474E4D05A86392B1FD19BF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EFA804-8162-46D7-B25A-168FCD420BB0}"/>
      </w:docPartPr>
      <w:docPartBody>
        <w:p w:rsidR="00BE56CE" w:rsidRDefault="00F46EDE" w:rsidP="00F46EDE">
          <w:pPr>
            <w:pStyle w:val="0CAA7B8F474E4D05A86392B1FD19BFC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167580100DEC4268B64015D9743202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DA2942-B2F6-4E17-A3D9-15AE8EBC7899}"/>
      </w:docPartPr>
      <w:docPartBody>
        <w:p w:rsidR="00BE56CE" w:rsidRDefault="00F46EDE" w:rsidP="00F46EDE">
          <w:pPr>
            <w:pStyle w:val="167580100DEC4268B64015D9743202E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F77"/>
    <w:rsid w:val="00113379"/>
    <w:rsid w:val="00160341"/>
    <w:rsid w:val="00182848"/>
    <w:rsid w:val="00250982"/>
    <w:rsid w:val="00282034"/>
    <w:rsid w:val="00320954"/>
    <w:rsid w:val="00440F77"/>
    <w:rsid w:val="006F2FED"/>
    <w:rsid w:val="006F4C42"/>
    <w:rsid w:val="00784835"/>
    <w:rsid w:val="009A448D"/>
    <w:rsid w:val="00A456F4"/>
    <w:rsid w:val="00AC02FE"/>
    <w:rsid w:val="00BE2E74"/>
    <w:rsid w:val="00BE56CE"/>
    <w:rsid w:val="00C57F11"/>
    <w:rsid w:val="00D6734A"/>
    <w:rsid w:val="00E40138"/>
    <w:rsid w:val="00F4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46EDE"/>
    <w:rPr>
      <w:color w:val="808080"/>
    </w:rPr>
  </w:style>
  <w:style w:type="paragraph" w:customStyle="1" w:styleId="70A8620DCF404E8D8032EDA1BC870489">
    <w:name w:val="70A8620DCF404E8D8032EDA1BC870489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">
    <w:name w:val="48E09E2AB10D4FEAA422F05166863E51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C799C6C0584A93A642C8CF57A44FCE">
    <w:name w:val="15C799C6C0584A93A642C8CF57A44FCE"/>
    <w:rsid w:val="00E40138"/>
  </w:style>
  <w:style w:type="paragraph" w:customStyle="1" w:styleId="70A8620DCF404E8D8032EDA1BC8704891">
    <w:name w:val="70A8620DCF404E8D8032EDA1BC870489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">
    <w:name w:val="48E09E2AB10D4FEAA422F05166863E51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2">
    <w:name w:val="70A8620DCF404E8D8032EDA1BC870489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2">
    <w:name w:val="48E09E2AB10D4FEAA422F05166863E51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3">
    <w:name w:val="70A8620DCF404E8D8032EDA1BC870489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3">
    <w:name w:val="48E09E2AB10D4FEAA422F05166863E51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4">
    <w:name w:val="70A8620DCF404E8D8032EDA1BC87048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4">
    <w:name w:val="48E09E2AB10D4FEAA422F05166863E5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5">
    <w:name w:val="70A8620DCF404E8D8032EDA1BC870489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5">
    <w:name w:val="48E09E2AB10D4FEAA422F05166863E51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">
    <w:name w:val="4AE974971EBD4F16B7336659ECD9A4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">
    <w:name w:val="F5B8EF7652E945DF937A24286CDFEEE8"/>
    <w:rsid w:val="006F2FED"/>
  </w:style>
  <w:style w:type="paragraph" w:customStyle="1" w:styleId="B9901D095D8B43A08DBF310C4B5B5A17">
    <w:name w:val="B9901D095D8B43A08DBF310C4B5B5A17"/>
    <w:rsid w:val="006F2FED"/>
  </w:style>
  <w:style w:type="paragraph" w:customStyle="1" w:styleId="CD290E17D0C04E65B7B934DD021E48D6">
    <w:name w:val="CD290E17D0C04E65B7B934DD021E48D6"/>
    <w:rsid w:val="006F2FED"/>
  </w:style>
  <w:style w:type="paragraph" w:customStyle="1" w:styleId="89569EBCD98E471AB9CDBF1147879401">
    <w:name w:val="89569EBCD98E471AB9CDBF1147879401"/>
    <w:rsid w:val="006F2FED"/>
  </w:style>
  <w:style w:type="paragraph" w:customStyle="1" w:styleId="6A7D444B4EAF499FACF9C5E9807FD1BA">
    <w:name w:val="6A7D444B4EAF499FACF9C5E9807FD1BA"/>
    <w:rsid w:val="006F2FED"/>
  </w:style>
  <w:style w:type="paragraph" w:customStyle="1" w:styleId="432AC20FE32D438A9454F2326B0693BC">
    <w:name w:val="432AC20FE32D438A9454F2326B0693BC"/>
    <w:rsid w:val="006F2FED"/>
  </w:style>
  <w:style w:type="paragraph" w:customStyle="1" w:styleId="FD416305922A4DD081D2F0235C69B134">
    <w:name w:val="FD416305922A4DD081D2F0235C69B134"/>
    <w:rsid w:val="006F2FED"/>
  </w:style>
  <w:style w:type="paragraph" w:customStyle="1" w:styleId="3FAB4757406F448AA4D45FC7764B02E2">
    <w:name w:val="3FAB4757406F448AA4D45FC7764B02E2"/>
    <w:rsid w:val="006F2FED"/>
  </w:style>
  <w:style w:type="paragraph" w:customStyle="1" w:styleId="564AF938B48F4FE5BAFBB0FA74B5B8DC">
    <w:name w:val="564AF938B48F4FE5BAFBB0FA74B5B8DC"/>
    <w:rsid w:val="006F2FED"/>
  </w:style>
  <w:style w:type="paragraph" w:customStyle="1" w:styleId="C34A236ED26D48F585535637DD64E648">
    <w:name w:val="C34A236ED26D48F585535637DD64E648"/>
    <w:rsid w:val="006F2FED"/>
  </w:style>
  <w:style w:type="paragraph" w:customStyle="1" w:styleId="9F10B069AA944144BA086C6A209A7DAC">
    <w:name w:val="9F10B069AA944144BA086C6A209A7DAC"/>
    <w:rsid w:val="006F2FED"/>
  </w:style>
  <w:style w:type="paragraph" w:customStyle="1" w:styleId="236E50DB9ED54FF7B97231EF36B6E6B9">
    <w:name w:val="236E50DB9ED54FF7B97231EF36B6E6B9"/>
    <w:rsid w:val="006F2FED"/>
  </w:style>
  <w:style w:type="paragraph" w:customStyle="1" w:styleId="44F55ACC1CC541488A2CB58DD1B4A2E4">
    <w:name w:val="44F55ACC1CC541488A2CB58DD1B4A2E4"/>
    <w:rsid w:val="006F2FED"/>
  </w:style>
  <w:style w:type="paragraph" w:customStyle="1" w:styleId="70A8620DCF404E8D8032EDA1BC8704896">
    <w:name w:val="70A8620DCF404E8D8032EDA1BC870489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6">
    <w:name w:val="48E09E2AB10D4FEAA422F05166863E51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1">
    <w:name w:val="4AE974971EBD4F16B7336659ECD9A423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1">
    <w:name w:val="F5B8EF7652E945DF937A24286CDFEEE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1">
    <w:name w:val="B9901D095D8B43A08DBF310C4B5B5A17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1">
    <w:name w:val="CD290E17D0C04E65B7B934DD021E48D6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1">
    <w:name w:val="89569EBCD98E471AB9CDBF1147879401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1">
    <w:name w:val="6A7D444B4EAF499FACF9C5E9807FD1BA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1">
    <w:name w:val="432AC20FE32D438A9454F2326B0693B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1">
    <w:name w:val="FD416305922A4DD081D2F0235C69B13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1">
    <w:name w:val="3FAB4757406F448AA4D45FC7764B02E2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1">
    <w:name w:val="564AF938B48F4FE5BAFBB0FA74B5B8D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1">
    <w:name w:val="C34A236ED26D48F585535637DD64E64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1">
    <w:name w:val="9F10B069AA944144BA086C6A209A7DA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1">
    <w:name w:val="236E50DB9ED54FF7B97231EF36B6E6B9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1">
    <w:name w:val="44F55ACC1CC541488A2CB58DD1B4A2E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81AA5B862C41EFBF25BAA0C2087B4F">
    <w:name w:val="0B81AA5B862C41EFBF25BAA0C2087B4F"/>
    <w:rsid w:val="006F2FED"/>
  </w:style>
  <w:style w:type="paragraph" w:customStyle="1" w:styleId="632330187D80423EB56EB363B1F503FD">
    <w:name w:val="632330187D80423EB56EB363B1F503FD"/>
    <w:rsid w:val="006F2FED"/>
  </w:style>
  <w:style w:type="paragraph" w:customStyle="1" w:styleId="1DF51360462B423588DAC3C898691F88">
    <w:name w:val="1DF51360462B423588DAC3C898691F88"/>
    <w:rsid w:val="006F2FED"/>
  </w:style>
  <w:style w:type="paragraph" w:customStyle="1" w:styleId="D0EB1CF632394B2D9809A08E34B994FB">
    <w:name w:val="D0EB1CF632394B2D9809A08E34B994FB"/>
    <w:rsid w:val="006F2FED"/>
  </w:style>
  <w:style w:type="paragraph" w:customStyle="1" w:styleId="66CBE7DD1E9842C4AE2E06B2747E3E3A">
    <w:name w:val="66CBE7DD1E9842C4AE2E06B2747E3E3A"/>
    <w:rsid w:val="006F2FED"/>
  </w:style>
  <w:style w:type="paragraph" w:customStyle="1" w:styleId="317308AA8A1540FDB2A67CFB07C1C4EA">
    <w:name w:val="317308AA8A1540FDB2A67CFB07C1C4EA"/>
    <w:rsid w:val="006F2FED"/>
  </w:style>
  <w:style w:type="paragraph" w:customStyle="1" w:styleId="039AD7E9DB3C437CA6E10049DD1623A8">
    <w:name w:val="039AD7E9DB3C437CA6E10049DD1623A8"/>
    <w:rsid w:val="006F2FED"/>
  </w:style>
  <w:style w:type="paragraph" w:customStyle="1" w:styleId="05194894CFCE463AB8DD1DB8CDAD130A">
    <w:name w:val="05194894CFCE463AB8DD1DB8CDAD130A"/>
    <w:rsid w:val="006F2FED"/>
  </w:style>
  <w:style w:type="paragraph" w:customStyle="1" w:styleId="7085612D6A2442AFB555C2D45E289D83">
    <w:name w:val="7085612D6A2442AFB555C2D45E289D83"/>
    <w:rsid w:val="006F2FED"/>
  </w:style>
  <w:style w:type="paragraph" w:customStyle="1" w:styleId="A3587B4EFAAC4296B5B2B1CA62420626">
    <w:name w:val="A3587B4EFAAC4296B5B2B1CA62420626"/>
    <w:rsid w:val="006F2FED"/>
  </w:style>
  <w:style w:type="paragraph" w:customStyle="1" w:styleId="9809237ABAAD444282C507F2A4528F0C">
    <w:name w:val="9809237ABAAD444282C507F2A4528F0C"/>
    <w:rsid w:val="006F2FED"/>
  </w:style>
  <w:style w:type="paragraph" w:customStyle="1" w:styleId="983651E566F448FCBBEE9918A79BFCDC">
    <w:name w:val="983651E566F448FCBBEE9918A79BFCDC"/>
    <w:rsid w:val="006F2FED"/>
  </w:style>
  <w:style w:type="paragraph" w:customStyle="1" w:styleId="53DCF2E1EA204F52B00E899BC9D2B24C">
    <w:name w:val="53DCF2E1EA204F52B00E899BC9D2B24C"/>
    <w:rsid w:val="006F2FED"/>
  </w:style>
  <w:style w:type="paragraph" w:customStyle="1" w:styleId="681F054CCB784024A84211A9385CAF1E">
    <w:name w:val="681F054CCB784024A84211A9385CAF1E"/>
    <w:rsid w:val="006F2FED"/>
  </w:style>
  <w:style w:type="paragraph" w:customStyle="1" w:styleId="70A8620DCF404E8D8032EDA1BC8704897">
    <w:name w:val="70A8620DCF404E8D8032EDA1BC870489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7">
    <w:name w:val="48E09E2AB10D4FEAA422F05166863E51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2">
    <w:name w:val="4AE974971EBD4F16B7336659ECD9A423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2">
    <w:name w:val="F5B8EF7652E945DF937A24286CDFEEE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2">
    <w:name w:val="B9901D095D8B43A08DBF310C4B5B5A17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2">
    <w:name w:val="CD290E17D0C04E65B7B934DD021E48D6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2">
    <w:name w:val="89569EBCD98E471AB9CDBF1147879401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2">
    <w:name w:val="6A7D444B4EAF499FACF9C5E9807FD1BA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2">
    <w:name w:val="432AC20FE32D438A9454F2326B0693B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2">
    <w:name w:val="FD416305922A4DD081D2F0235C69B13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2">
    <w:name w:val="3FAB4757406F448AA4D45FC7764B02E2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2">
    <w:name w:val="564AF938B48F4FE5BAFBB0FA74B5B8D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2">
    <w:name w:val="C34A236ED26D48F585535637DD64E64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2">
    <w:name w:val="9F10B069AA944144BA086C6A209A7DA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2">
    <w:name w:val="236E50DB9ED54FF7B97231EF36B6E6B9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2">
    <w:name w:val="44F55ACC1CC541488A2CB58DD1B4A2E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8">
    <w:name w:val="70A8620DCF404E8D8032EDA1BC870489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8">
    <w:name w:val="48E09E2AB10D4FEAA422F05166863E51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3">
    <w:name w:val="4AE974971EBD4F16B7336659ECD9A423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3">
    <w:name w:val="F5B8EF7652E945DF937A24286CDFEEE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3">
    <w:name w:val="B9901D095D8B43A08DBF310C4B5B5A17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3">
    <w:name w:val="CD290E17D0C04E65B7B934DD021E48D6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3">
    <w:name w:val="89569EBCD98E471AB9CDBF1147879401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3">
    <w:name w:val="6A7D444B4EAF499FACF9C5E9807FD1BA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3">
    <w:name w:val="432AC20FE32D438A9454F2326B0693B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3">
    <w:name w:val="FD416305922A4DD081D2F0235C69B13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3">
    <w:name w:val="3FAB4757406F448AA4D45FC7764B02E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3">
    <w:name w:val="564AF938B48F4FE5BAFBB0FA74B5B8D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3">
    <w:name w:val="C34A236ED26D48F585535637DD64E64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3">
    <w:name w:val="9F10B069AA944144BA086C6A209A7DA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3">
    <w:name w:val="236E50DB9ED54FF7B97231EF36B6E6B9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3">
    <w:name w:val="44F55ACC1CC541488A2CB58DD1B4A2E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9">
    <w:name w:val="70A8620DCF404E8D8032EDA1BC870489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9">
    <w:name w:val="48E09E2AB10D4FEAA422F05166863E51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4">
    <w:name w:val="4AE974971EBD4F16B7336659ECD9A423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4">
    <w:name w:val="F5B8EF7652E945DF937A24286CDFEEE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4">
    <w:name w:val="B9901D095D8B43A08DBF310C4B5B5A17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4">
    <w:name w:val="CD290E17D0C04E65B7B934DD021E48D6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4">
    <w:name w:val="89569EBCD98E471AB9CDBF114787940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4">
    <w:name w:val="6A7D444B4EAF499FACF9C5E9807FD1BA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4">
    <w:name w:val="432AC20FE32D438A9454F2326B0693B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4">
    <w:name w:val="FD416305922A4DD081D2F0235C69B13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4">
    <w:name w:val="3FAB4757406F448AA4D45FC7764B02E2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4">
    <w:name w:val="564AF938B48F4FE5BAFBB0FA74B5B8D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4">
    <w:name w:val="C34A236ED26D48F585535637DD64E64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4">
    <w:name w:val="9F10B069AA944144BA086C6A209A7DA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4">
    <w:name w:val="236E50DB9ED54FF7B97231EF36B6E6B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4">
    <w:name w:val="44F55ACC1CC541488A2CB58DD1B4A2E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A13438BD874E348C529954D7426C9C">
    <w:name w:val="18A13438BD874E348C529954D7426C9C"/>
    <w:rsid w:val="00113379"/>
  </w:style>
  <w:style w:type="paragraph" w:customStyle="1" w:styleId="B2E44649DF48471FADEEECA8E238E433">
    <w:name w:val="B2E44649DF48471FADEEECA8E238E433"/>
    <w:rsid w:val="00113379"/>
  </w:style>
  <w:style w:type="paragraph" w:customStyle="1" w:styleId="A455552532094C78B449F374381A652C">
    <w:name w:val="A455552532094C78B449F374381A652C"/>
    <w:rsid w:val="00113379"/>
  </w:style>
  <w:style w:type="paragraph" w:customStyle="1" w:styleId="C4CB020E0F604B40B103F7ED8B40C253">
    <w:name w:val="C4CB020E0F604B40B103F7ED8B40C253"/>
    <w:rsid w:val="00113379"/>
  </w:style>
  <w:style w:type="paragraph" w:customStyle="1" w:styleId="26665A10F71A41D996BA04110D9BC1F3">
    <w:name w:val="26665A10F71A41D996BA04110D9BC1F3"/>
    <w:rsid w:val="00113379"/>
  </w:style>
  <w:style w:type="paragraph" w:customStyle="1" w:styleId="DAB298D278084406809C6B96FF337E8C">
    <w:name w:val="DAB298D278084406809C6B96FF337E8C"/>
    <w:rsid w:val="00113379"/>
  </w:style>
  <w:style w:type="paragraph" w:customStyle="1" w:styleId="2965E3F4288841799739EA4B0B9FE6B4">
    <w:name w:val="2965E3F4288841799739EA4B0B9FE6B4"/>
    <w:rsid w:val="00113379"/>
  </w:style>
  <w:style w:type="paragraph" w:customStyle="1" w:styleId="EC2FE97E24CF42EE8B54339EA302D3A2">
    <w:name w:val="EC2FE97E24CF42EE8B54339EA302D3A2"/>
    <w:rsid w:val="00113379"/>
  </w:style>
  <w:style w:type="paragraph" w:customStyle="1" w:styleId="28AFFEF76D7740018F5738455F5BBA4D">
    <w:name w:val="28AFFEF76D7740018F5738455F5BBA4D"/>
    <w:rsid w:val="00113379"/>
  </w:style>
  <w:style w:type="paragraph" w:customStyle="1" w:styleId="65CC273AB50841D5BA07060CFD6EA1F5">
    <w:name w:val="65CC273AB50841D5BA07060CFD6EA1F5"/>
    <w:rsid w:val="00113379"/>
  </w:style>
  <w:style w:type="paragraph" w:customStyle="1" w:styleId="D09830DD384D4FD58A8707239120D27F">
    <w:name w:val="D09830DD384D4FD58A8707239120D27F"/>
    <w:rsid w:val="00113379"/>
  </w:style>
  <w:style w:type="paragraph" w:customStyle="1" w:styleId="9BF9DBA0D5C8418D807DCD43D5D524BA">
    <w:name w:val="9BF9DBA0D5C8418D807DCD43D5D524BA"/>
    <w:rsid w:val="00113379"/>
  </w:style>
  <w:style w:type="paragraph" w:customStyle="1" w:styleId="094D1C40EA6A4E969C4875A5292F303E">
    <w:name w:val="094D1C40EA6A4E969C4875A5292F303E"/>
    <w:rsid w:val="00113379"/>
  </w:style>
  <w:style w:type="paragraph" w:customStyle="1" w:styleId="65FD018E6B6A49AFBBD86686B58713F6">
    <w:name w:val="65FD018E6B6A49AFBBD86686B58713F6"/>
    <w:rsid w:val="00113379"/>
  </w:style>
  <w:style w:type="paragraph" w:customStyle="1" w:styleId="A97B8A316A95463C94726FBEAA261A9C">
    <w:name w:val="A97B8A316A95463C94726FBEAA261A9C"/>
    <w:rsid w:val="00282034"/>
  </w:style>
  <w:style w:type="paragraph" w:customStyle="1" w:styleId="A639FE6A804542178CAD6B13CBF1C6ED">
    <w:name w:val="A639FE6A804542178CAD6B13CBF1C6ED"/>
    <w:rsid w:val="00282034"/>
  </w:style>
  <w:style w:type="paragraph" w:customStyle="1" w:styleId="B18399ABF3244703A68EC89B29511AAF">
    <w:name w:val="B18399ABF3244703A68EC89B29511AAF"/>
    <w:rsid w:val="00282034"/>
  </w:style>
  <w:style w:type="paragraph" w:customStyle="1" w:styleId="8D303B4E0E1843CAAEC91AE2DD665B16">
    <w:name w:val="8D303B4E0E1843CAAEC91AE2DD665B16"/>
    <w:rsid w:val="00282034"/>
  </w:style>
  <w:style w:type="paragraph" w:customStyle="1" w:styleId="76A2DB9903584591A858A1A93954F76F">
    <w:name w:val="76A2DB9903584591A858A1A93954F76F"/>
    <w:rsid w:val="00282034"/>
  </w:style>
  <w:style w:type="paragraph" w:customStyle="1" w:styleId="918B62728C194F0487AE4ECA4F2EDF60">
    <w:name w:val="918B62728C194F0487AE4ECA4F2EDF60"/>
    <w:rsid w:val="00282034"/>
  </w:style>
  <w:style w:type="paragraph" w:customStyle="1" w:styleId="AA108DBDC0314A43A45EE01EC430E1A0">
    <w:name w:val="AA108DBDC0314A43A45EE01EC430E1A0"/>
    <w:rsid w:val="00282034"/>
  </w:style>
  <w:style w:type="paragraph" w:customStyle="1" w:styleId="0ED0D8A256BF4DF9B2DF6D8075330D6F">
    <w:name w:val="0ED0D8A256BF4DF9B2DF6D8075330D6F"/>
    <w:rsid w:val="00282034"/>
  </w:style>
  <w:style w:type="paragraph" w:customStyle="1" w:styleId="0B0D7CD0F2244F1EB8F4CB90B9E69FD7">
    <w:name w:val="0B0D7CD0F2244F1EB8F4CB90B9E69FD7"/>
    <w:rsid w:val="00282034"/>
  </w:style>
  <w:style w:type="paragraph" w:customStyle="1" w:styleId="5B48E6EAFD09462EB5D1A848D9DBDF37">
    <w:name w:val="5B48E6EAFD09462EB5D1A848D9DBDF37"/>
    <w:rsid w:val="00282034"/>
  </w:style>
  <w:style w:type="paragraph" w:customStyle="1" w:styleId="333F2160DC3E49B488B9AFA71B083868">
    <w:name w:val="333F2160DC3E49B488B9AFA71B083868"/>
    <w:rsid w:val="00282034"/>
  </w:style>
  <w:style w:type="paragraph" w:customStyle="1" w:styleId="0829DC854C3D4E2DB00B61949F734B8F">
    <w:name w:val="0829DC854C3D4E2DB00B61949F734B8F"/>
    <w:rsid w:val="00282034"/>
  </w:style>
  <w:style w:type="paragraph" w:customStyle="1" w:styleId="0E795224EB554A1097D1EFFE6A0C8492">
    <w:name w:val="0E795224EB554A1097D1EFFE6A0C8492"/>
    <w:rsid w:val="00282034"/>
  </w:style>
  <w:style w:type="paragraph" w:customStyle="1" w:styleId="CA04C4BC276E4051993DD64C9C8D3556">
    <w:name w:val="CA04C4BC276E4051993DD64C9C8D3556"/>
    <w:rsid w:val="00282034"/>
  </w:style>
  <w:style w:type="paragraph" w:customStyle="1" w:styleId="AB1AF667C2E34F15AB5888019D07DE3F">
    <w:name w:val="AB1AF667C2E34F15AB5888019D07DE3F"/>
    <w:rsid w:val="00BE2E74"/>
  </w:style>
  <w:style w:type="paragraph" w:customStyle="1" w:styleId="B42578B290794108A195ACFFF18799BC">
    <w:name w:val="B42578B290794108A195ACFFF18799BC"/>
    <w:rsid w:val="00BE2E74"/>
  </w:style>
  <w:style w:type="paragraph" w:customStyle="1" w:styleId="F97C0BB9C0844AE0B7D51C212FE6BFAE">
    <w:name w:val="F97C0BB9C0844AE0B7D51C212FE6BFAE"/>
    <w:rsid w:val="00BE2E74"/>
  </w:style>
  <w:style w:type="paragraph" w:customStyle="1" w:styleId="C8994026A5334E299B4385363C847601">
    <w:name w:val="C8994026A5334E299B4385363C847601"/>
    <w:rsid w:val="00BE2E74"/>
  </w:style>
  <w:style w:type="paragraph" w:customStyle="1" w:styleId="EE32CF96963E4060A52CE9C22C2BF746">
    <w:name w:val="EE32CF96963E4060A52CE9C22C2BF746"/>
    <w:rsid w:val="00BE2E74"/>
  </w:style>
  <w:style w:type="paragraph" w:customStyle="1" w:styleId="B675FDC7A2D242758AAF1ADED8B8116A">
    <w:name w:val="B675FDC7A2D242758AAF1ADED8B8116A"/>
    <w:rsid w:val="00BE2E74"/>
  </w:style>
  <w:style w:type="paragraph" w:customStyle="1" w:styleId="F54EF5E0A57D410693DAD88E9E2EBD77">
    <w:name w:val="F54EF5E0A57D410693DAD88E9E2EBD77"/>
    <w:rsid w:val="00BE2E74"/>
  </w:style>
  <w:style w:type="paragraph" w:customStyle="1" w:styleId="DC846D33F40D434FBD27C24F2852E571">
    <w:name w:val="DC846D33F40D434FBD27C24F2852E571"/>
    <w:rsid w:val="00BE2E74"/>
  </w:style>
  <w:style w:type="paragraph" w:customStyle="1" w:styleId="A1258560CB8343C5922041B3FAC70AF5">
    <w:name w:val="A1258560CB8343C5922041B3FAC70AF5"/>
    <w:rsid w:val="00BE2E74"/>
  </w:style>
  <w:style w:type="paragraph" w:customStyle="1" w:styleId="B93D7BE4B332428FB4B82FB8E3F8CF62">
    <w:name w:val="B93D7BE4B332428FB4B82FB8E3F8CF62"/>
    <w:rsid w:val="00BE2E74"/>
  </w:style>
  <w:style w:type="paragraph" w:customStyle="1" w:styleId="6CA4D984F81D4CDCB01722E8F1504AC7">
    <w:name w:val="6CA4D984F81D4CDCB01722E8F1504AC7"/>
    <w:rsid w:val="00BE2E74"/>
  </w:style>
  <w:style w:type="paragraph" w:customStyle="1" w:styleId="12C1A54B286C4316958B2B368267B65A">
    <w:name w:val="12C1A54B286C4316958B2B368267B65A"/>
    <w:rsid w:val="00BE2E74"/>
  </w:style>
  <w:style w:type="paragraph" w:customStyle="1" w:styleId="9E7C56534CBC4A30A87F3E0FCA56BB54">
    <w:name w:val="9E7C56534CBC4A30A87F3E0FCA56BB54"/>
    <w:rsid w:val="00BE2E74"/>
  </w:style>
  <w:style w:type="paragraph" w:customStyle="1" w:styleId="DDA6786409F447CFB6DD60C59378188D">
    <w:name w:val="DDA6786409F447CFB6DD60C59378188D"/>
    <w:rsid w:val="00BE2E74"/>
  </w:style>
  <w:style w:type="paragraph" w:customStyle="1" w:styleId="9BC36CEACC1B414C9C2B7D6EDC16A6EC">
    <w:name w:val="9BC36CEACC1B414C9C2B7D6EDC16A6EC"/>
    <w:rsid w:val="00BE2E74"/>
  </w:style>
  <w:style w:type="paragraph" w:customStyle="1" w:styleId="D09206C12BD04BCB9FE6080291921C41">
    <w:name w:val="D09206C12BD04BCB9FE6080291921C41"/>
    <w:rsid w:val="00BE2E74"/>
  </w:style>
  <w:style w:type="paragraph" w:customStyle="1" w:styleId="8F852DFC286441949A4C082782F9F8AA">
    <w:name w:val="8F852DFC286441949A4C082782F9F8AA"/>
    <w:rsid w:val="00BE2E74"/>
  </w:style>
  <w:style w:type="paragraph" w:customStyle="1" w:styleId="C07381C48C6C42D8A06B852719CC06C9">
    <w:name w:val="C07381C48C6C42D8A06B852719CC06C9"/>
    <w:rsid w:val="00BE2E74"/>
  </w:style>
  <w:style w:type="paragraph" w:customStyle="1" w:styleId="8DD3AD7CD0384CAAB531C2F67D7D62F1">
    <w:name w:val="8DD3AD7CD0384CAAB531C2F67D7D62F1"/>
    <w:rsid w:val="00BE2E74"/>
  </w:style>
  <w:style w:type="paragraph" w:customStyle="1" w:styleId="1A2EB74A9C0649618111601512B3EE25">
    <w:name w:val="1A2EB74A9C0649618111601512B3EE25"/>
    <w:rsid w:val="00BE2E74"/>
  </w:style>
  <w:style w:type="paragraph" w:customStyle="1" w:styleId="0A71A99EDE1F42088B3BF4F059E8BEF5">
    <w:name w:val="0A71A99EDE1F42088B3BF4F059E8BEF5"/>
    <w:rsid w:val="00BE2E74"/>
  </w:style>
  <w:style w:type="paragraph" w:customStyle="1" w:styleId="CC14F6356DB2473186F9BDCA74CE3C0C">
    <w:name w:val="CC14F6356DB2473186F9BDCA74CE3C0C"/>
    <w:rsid w:val="00BE2E74"/>
  </w:style>
  <w:style w:type="paragraph" w:customStyle="1" w:styleId="FA1690FADD224AB9B22AA3687952160E">
    <w:name w:val="FA1690FADD224AB9B22AA3687952160E"/>
    <w:rsid w:val="00BE2E74"/>
  </w:style>
  <w:style w:type="paragraph" w:customStyle="1" w:styleId="6B6AB61A668343F4B4FC0DC1204EC83C">
    <w:name w:val="6B6AB61A668343F4B4FC0DC1204EC83C"/>
    <w:rsid w:val="00BE2E74"/>
  </w:style>
  <w:style w:type="paragraph" w:customStyle="1" w:styleId="2434E3F9E88E4E10B8E1C0FA9FF13D23">
    <w:name w:val="2434E3F9E88E4E10B8E1C0FA9FF13D23"/>
    <w:rsid w:val="00BE2E74"/>
  </w:style>
  <w:style w:type="paragraph" w:customStyle="1" w:styleId="976086DE9F0A406E8051D95E942817B2">
    <w:name w:val="976086DE9F0A406E8051D95E942817B2"/>
    <w:rsid w:val="00BE2E74"/>
  </w:style>
  <w:style w:type="paragraph" w:customStyle="1" w:styleId="BB678EE4A03F4C29ACF83D0B15B272E0">
    <w:name w:val="BB678EE4A03F4C29ACF83D0B15B272E0"/>
    <w:rsid w:val="00BE2E74"/>
  </w:style>
  <w:style w:type="paragraph" w:customStyle="1" w:styleId="263CD957AFD14B1D9F7F2C1A1B0703ED">
    <w:name w:val="263CD957AFD14B1D9F7F2C1A1B0703ED"/>
    <w:rsid w:val="00BE2E74"/>
  </w:style>
  <w:style w:type="paragraph" w:customStyle="1" w:styleId="E32F910F66364C39B44B76DB427CF406">
    <w:name w:val="E32F910F66364C39B44B76DB427CF406"/>
    <w:rsid w:val="00D6734A"/>
  </w:style>
  <w:style w:type="paragraph" w:customStyle="1" w:styleId="4FB16C89CD5D446FA9A5D4B6C6DC0891">
    <w:name w:val="4FB16C89CD5D446FA9A5D4B6C6DC0891"/>
    <w:rsid w:val="00D6734A"/>
  </w:style>
  <w:style w:type="paragraph" w:customStyle="1" w:styleId="6C1A578A0D164AC483356A7AF1F129CE">
    <w:name w:val="6C1A578A0D164AC483356A7AF1F129CE"/>
    <w:rsid w:val="00D6734A"/>
  </w:style>
  <w:style w:type="paragraph" w:customStyle="1" w:styleId="B8C3F631C04C49609BA6A7E791629480">
    <w:name w:val="B8C3F631C04C49609BA6A7E791629480"/>
    <w:rsid w:val="00D6734A"/>
  </w:style>
  <w:style w:type="paragraph" w:customStyle="1" w:styleId="9A0C269C9E1A4D24AC1E9D6B80630E3B">
    <w:name w:val="9A0C269C9E1A4D24AC1E9D6B80630E3B"/>
    <w:rsid w:val="00D6734A"/>
  </w:style>
  <w:style w:type="paragraph" w:customStyle="1" w:styleId="E3515DA18745400E9147C35866A33A21">
    <w:name w:val="E3515DA18745400E9147C35866A33A21"/>
    <w:rsid w:val="00D6734A"/>
  </w:style>
  <w:style w:type="paragraph" w:customStyle="1" w:styleId="33FDCAE3A5D04FC3B9CEFC7CE6F8EB0B">
    <w:name w:val="33FDCAE3A5D04FC3B9CEFC7CE6F8EB0B"/>
    <w:rsid w:val="00D6734A"/>
  </w:style>
  <w:style w:type="paragraph" w:customStyle="1" w:styleId="94598A3B80C246499F5B6F088DBBA687">
    <w:name w:val="94598A3B80C246499F5B6F088DBBA687"/>
    <w:rsid w:val="00D6734A"/>
  </w:style>
  <w:style w:type="paragraph" w:customStyle="1" w:styleId="102AB1997DEE439E98592774DE4A8435">
    <w:name w:val="102AB1997DEE439E98592774DE4A8435"/>
    <w:rsid w:val="00D6734A"/>
  </w:style>
  <w:style w:type="paragraph" w:customStyle="1" w:styleId="636ADEB5FCF046BCADD6FCC30F9F2C27">
    <w:name w:val="636ADEB5FCF046BCADD6FCC30F9F2C27"/>
    <w:rsid w:val="00D6734A"/>
  </w:style>
  <w:style w:type="paragraph" w:customStyle="1" w:styleId="863060F6554641B3B0482C9C3676CDCA">
    <w:name w:val="863060F6554641B3B0482C9C3676CDCA"/>
    <w:rsid w:val="00D6734A"/>
  </w:style>
  <w:style w:type="paragraph" w:customStyle="1" w:styleId="70F4778B4A6B41FAB4EECDA844035E64">
    <w:name w:val="70F4778B4A6B41FAB4EECDA844035E64"/>
    <w:rsid w:val="00D6734A"/>
  </w:style>
  <w:style w:type="paragraph" w:customStyle="1" w:styleId="4A2CBD82DCBB4DBF9ADCE52C998A8018">
    <w:name w:val="4A2CBD82DCBB4DBF9ADCE52C998A8018"/>
    <w:rsid w:val="00D6734A"/>
  </w:style>
  <w:style w:type="paragraph" w:customStyle="1" w:styleId="70A8620DCF404E8D8032EDA1BC87048910">
    <w:name w:val="70A8620DCF404E8D8032EDA1BC870489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0">
    <w:name w:val="48E09E2AB10D4FEAA422F05166863E51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5">
    <w:name w:val="4AE974971EBD4F16B7336659ECD9A4235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1">
    <w:name w:val="E32F910F66364C39B44B76DB427CF406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1">
    <w:name w:val="4FB16C89CD5D446FA9A5D4B6C6DC0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1">
    <w:name w:val="6C1A578A0D164AC483356A7AF1F129CE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1">
    <w:name w:val="B8C3F631C04C49609BA6A7E791629480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1">
    <w:name w:val="9A0C269C9E1A4D24AC1E9D6B80630E3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1">
    <w:name w:val="E3515DA18745400E9147C35866A33A2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1">
    <w:name w:val="33FDCAE3A5D04FC3B9CEFC7CE6F8EB0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1">
    <w:name w:val="94598A3B80C246499F5B6F088DBBA68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1">
    <w:name w:val="102AB1997DEE439E98592774DE4A8435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1">
    <w:name w:val="636ADEB5FCF046BCADD6FCC30F9F2C2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1">
    <w:name w:val="863060F6554641B3B0482C9C3676CDCA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1">
    <w:name w:val="70F4778B4A6B41FAB4EECDA844035E64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1">
    <w:name w:val="4A2CBD82DCBB4DBF9ADCE52C998A8018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1">
    <w:name w:val="70A8620DCF404E8D8032EDA1BC8704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1">
    <w:name w:val="48E09E2AB10D4FEAA422F05166863E51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6">
    <w:name w:val="4AE974971EBD4F16B7336659ECD9A4236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2">
    <w:name w:val="E32F910F66364C39B44B76DB427CF406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2">
    <w:name w:val="4FB16C89CD5D446FA9A5D4B6C6DC0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2">
    <w:name w:val="6C1A578A0D164AC483356A7AF1F129CE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2">
    <w:name w:val="B8C3F631C04C49609BA6A7E791629480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2">
    <w:name w:val="9A0C269C9E1A4D24AC1E9D6B80630E3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2">
    <w:name w:val="E3515DA18745400E9147C35866A33A2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2">
    <w:name w:val="33FDCAE3A5D04FC3B9CEFC7CE6F8EB0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2">
    <w:name w:val="94598A3B80C246499F5B6F088DBBA68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2">
    <w:name w:val="102AB1997DEE439E98592774DE4A8435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2">
    <w:name w:val="636ADEB5FCF046BCADD6FCC30F9F2C2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2">
    <w:name w:val="863060F6554641B3B0482C9C3676CDCA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2">
    <w:name w:val="70F4778B4A6B41FAB4EECDA844035E64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2">
    <w:name w:val="4A2CBD82DCBB4DBF9ADCE52C998A8018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2">
    <w:name w:val="70A8620DCF404E8D8032EDA1BC8704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2">
    <w:name w:val="48E09E2AB10D4FEAA422F05166863E51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7">
    <w:name w:val="4AE974971EBD4F16B7336659ECD9A4237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3">
    <w:name w:val="E32F910F66364C39B44B76DB427CF406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3">
    <w:name w:val="4FB16C89CD5D446FA9A5D4B6C6DC0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3">
    <w:name w:val="6C1A578A0D164AC483356A7AF1F129CE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3">
    <w:name w:val="B8C3F631C04C49609BA6A7E791629480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3">
    <w:name w:val="9A0C269C9E1A4D24AC1E9D6B80630E3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3">
    <w:name w:val="E3515DA18745400E9147C35866A33A2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3">
    <w:name w:val="33FDCAE3A5D04FC3B9CEFC7CE6F8EB0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3">
    <w:name w:val="94598A3B80C246499F5B6F088DBBA68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3">
    <w:name w:val="102AB1997DEE439E98592774DE4A8435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3">
    <w:name w:val="636ADEB5FCF046BCADD6FCC30F9F2C2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3">
    <w:name w:val="863060F6554641B3B0482C9C3676CDCA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3">
    <w:name w:val="70F4778B4A6B41FAB4EECDA844035E64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3">
    <w:name w:val="4A2CBD82DCBB4DBF9ADCE52C998A8018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3">
    <w:name w:val="70A8620DCF404E8D8032EDA1BC8704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3">
    <w:name w:val="48E09E2AB10D4FEAA422F05166863E51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8">
    <w:name w:val="4AE974971EBD4F16B7336659ECD9A4238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4">
    <w:name w:val="E32F910F66364C39B44B76DB427CF406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4">
    <w:name w:val="4FB16C89CD5D446FA9A5D4B6C6DC089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4">
    <w:name w:val="6C1A578A0D164AC483356A7AF1F129CE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4">
    <w:name w:val="B8C3F631C04C49609BA6A7E791629480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4">
    <w:name w:val="9A0C269C9E1A4D24AC1E9D6B80630E3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4">
    <w:name w:val="E3515DA18745400E9147C35866A33A2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4">
    <w:name w:val="33FDCAE3A5D04FC3B9CEFC7CE6F8EB0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4">
    <w:name w:val="94598A3B80C246499F5B6F088DBBA68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4">
    <w:name w:val="102AB1997DEE439E98592774DE4A8435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4">
    <w:name w:val="636ADEB5FCF046BCADD6FCC30F9F2C2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4">
    <w:name w:val="863060F6554641B3B0482C9C3676CDCA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4">
    <w:name w:val="70F4778B4A6B41FAB4EECDA844035E64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4">
    <w:name w:val="4A2CBD82DCBB4DBF9ADCE52C998A8018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44A08316E54058909A47763E7A66E8">
    <w:name w:val="5944A08316E54058909A47763E7A66E8"/>
    <w:rsid w:val="00F46EDE"/>
  </w:style>
  <w:style w:type="paragraph" w:customStyle="1" w:styleId="7525508E4CDE433485B8482470838FBD">
    <w:name w:val="7525508E4CDE433485B8482470838FBD"/>
    <w:rsid w:val="00F46EDE"/>
  </w:style>
  <w:style w:type="paragraph" w:customStyle="1" w:styleId="D02A26B4231A47958822E78750DB314E">
    <w:name w:val="D02A26B4231A47958822E78750DB314E"/>
    <w:rsid w:val="00F46EDE"/>
  </w:style>
  <w:style w:type="paragraph" w:customStyle="1" w:styleId="B2D848AFD1694C0C835DFB294A2144E4">
    <w:name w:val="B2D848AFD1694C0C835DFB294A2144E4"/>
    <w:rsid w:val="00F46EDE"/>
  </w:style>
  <w:style w:type="paragraph" w:customStyle="1" w:styleId="73B5CC8A891C4D31AC0A572978530D87">
    <w:name w:val="73B5CC8A891C4D31AC0A572978530D87"/>
    <w:rsid w:val="00F46EDE"/>
  </w:style>
  <w:style w:type="paragraph" w:customStyle="1" w:styleId="018447D8953E449FAAC74B5504378DC1">
    <w:name w:val="018447D8953E449FAAC74B5504378DC1"/>
    <w:rsid w:val="00F46EDE"/>
  </w:style>
  <w:style w:type="paragraph" w:customStyle="1" w:styleId="4628C49FB14441AFA15661BE77AF264F">
    <w:name w:val="4628C49FB14441AFA15661BE77AF264F"/>
    <w:rsid w:val="00F46EDE"/>
  </w:style>
  <w:style w:type="paragraph" w:customStyle="1" w:styleId="946D0165DE4E4E45B28CAAFB3AD01CEE">
    <w:name w:val="946D0165DE4E4E45B28CAAFB3AD01CEE"/>
    <w:rsid w:val="00F46EDE"/>
  </w:style>
  <w:style w:type="paragraph" w:customStyle="1" w:styleId="BF82326E8547481B86E03BEFA4CE5DF3">
    <w:name w:val="BF82326E8547481B86E03BEFA4CE5DF3"/>
    <w:rsid w:val="00F46EDE"/>
  </w:style>
  <w:style w:type="paragraph" w:customStyle="1" w:styleId="88E0F875895A459DB121243AE470C88E">
    <w:name w:val="88E0F875895A459DB121243AE470C88E"/>
    <w:rsid w:val="00F46EDE"/>
  </w:style>
  <w:style w:type="paragraph" w:customStyle="1" w:styleId="2EA0C085F0674695A9A36E288BCC596C">
    <w:name w:val="2EA0C085F0674695A9A36E288BCC596C"/>
    <w:rsid w:val="00F46EDE"/>
  </w:style>
  <w:style w:type="paragraph" w:customStyle="1" w:styleId="DDB0962C8E2E4A9EA12A6672D136DE74">
    <w:name w:val="DDB0962C8E2E4A9EA12A6672D136DE74"/>
    <w:rsid w:val="00F46EDE"/>
  </w:style>
  <w:style w:type="paragraph" w:customStyle="1" w:styleId="1FBCA7F413B0445880C6FEB1B56BD2B6">
    <w:name w:val="1FBCA7F413B0445880C6FEB1B56BD2B6"/>
    <w:rsid w:val="00F46EDE"/>
  </w:style>
  <w:style w:type="paragraph" w:customStyle="1" w:styleId="07CE0315A56F48AC8A64378CECD8368A">
    <w:name w:val="07CE0315A56F48AC8A64378CECD8368A"/>
    <w:rsid w:val="00F46EDE"/>
  </w:style>
  <w:style w:type="paragraph" w:customStyle="1" w:styleId="7D399DD9DC574C3996ADC6141A05BBB4">
    <w:name w:val="7D399DD9DC574C3996ADC6141A05BBB4"/>
    <w:rsid w:val="00F46EDE"/>
  </w:style>
  <w:style w:type="paragraph" w:customStyle="1" w:styleId="52E3B35BCBAA40DFAE6169F41EBDA69B">
    <w:name w:val="52E3B35BCBAA40DFAE6169F41EBDA69B"/>
    <w:rsid w:val="00F46EDE"/>
  </w:style>
  <w:style w:type="paragraph" w:customStyle="1" w:styleId="034A71552871476A923A2B318DCD9DE5">
    <w:name w:val="034A71552871476A923A2B318DCD9DE5"/>
    <w:rsid w:val="00F46EDE"/>
  </w:style>
  <w:style w:type="paragraph" w:customStyle="1" w:styleId="B565CC01614742A58CF683072FECF545">
    <w:name w:val="B565CC01614742A58CF683072FECF545"/>
    <w:rsid w:val="00F46EDE"/>
  </w:style>
  <w:style w:type="paragraph" w:customStyle="1" w:styleId="AA00650793A24B4FBA874EFD67A34ED2">
    <w:name w:val="AA00650793A24B4FBA874EFD67A34ED2"/>
    <w:rsid w:val="00F46EDE"/>
  </w:style>
  <w:style w:type="paragraph" w:customStyle="1" w:styleId="69D3C8D6F4514CC981DC27FDFCBF623D">
    <w:name w:val="69D3C8D6F4514CC981DC27FDFCBF623D"/>
    <w:rsid w:val="00F46EDE"/>
  </w:style>
  <w:style w:type="paragraph" w:customStyle="1" w:styleId="4E22CEF90AFB402E85ED908CA57ACA57">
    <w:name w:val="4E22CEF90AFB402E85ED908CA57ACA57"/>
    <w:rsid w:val="00F46EDE"/>
  </w:style>
  <w:style w:type="paragraph" w:customStyle="1" w:styleId="53D2BD0CAD664574913DCB4BAE9FD03E">
    <w:name w:val="53D2BD0CAD664574913DCB4BAE9FD03E"/>
    <w:rsid w:val="00F46EDE"/>
  </w:style>
  <w:style w:type="paragraph" w:customStyle="1" w:styleId="71B9E370EA9E4C6088D950B015AC241F">
    <w:name w:val="71B9E370EA9E4C6088D950B015AC241F"/>
    <w:rsid w:val="00F46EDE"/>
  </w:style>
  <w:style w:type="paragraph" w:customStyle="1" w:styleId="0CAA7B8F474E4D05A86392B1FD19BFCD">
    <w:name w:val="0CAA7B8F474E4D05A86392B1FD19BFCD"/>
    <w:rsid w:val="00F46EDE"/>
  </w:style>
  <w:style w:type="paragraph" w:customStyle="1" w:styleId="167580100DEC4268B64015D9743202EF">
    <w:name w:val="167580100DEC4268B64015D9743202EF"/>
    <w:rsid w:val="00F46E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14157-4E1C-48B1-9600-9303511FD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cp:keywords>BaE</cp:keywords>
  <dc:description/>
  <cp:revision>37</cp:revision>
  <cp:lastPrinted>2005-11-29T09:43:00Z</cp:lastPrinted>
  <dcterms:created xsi:type="dcterms:W3CDTF">2019-10-04T09:07:00Z</dcterms:created>
  <dcterms:modified xsi:type="dcterms:W3CDTF">2024-05-31T09:20:00Z</dcterms:modified>
  <cp:category>Vertragsvordruck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